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A5581" w14:textId="77777777" w:rsidR="00CC1335" w:rsidRDefault="00CC1335" w:rsidP="006B0723">
      <w:pPr>
        <w:suppressAutoHyphens/>
        <w:spacing w:before="360" w:after="0" w:line="360" w:lineRule="auto"/>
        <w:ind w:left="0" w:firstLine="0"/>
        <w:jc w:val="center"/>
        <w:rPr>
          <w:rFonts w:cs="Arial"/>
          <w:b/>
          <w:bCs/>
          <w:sz w:val="22"/>
          <w:szCs w:val="22"/>
        </w:rPr>
      </w:pPr>
    </w:p>
    <w:p w14:paraId="5CFBB665" w14:textId="107BE9F0" w:rsidR="006B0723" w:rsidRPr="006B0723" w:rsidRDefault="006B0723" w:rsidP="006B0723">
      <w:pPr>
        <w:suppressAutoHyphens/>
        <w:spacing w:before="360" w:after="0" w:line="360" w:lineRule="auto"/>
        <w:ind w:left="0" w:firstLine="0"/>
        <w:jc w:val="center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Umowa powierzenia przetwarzania danych osobowych</w:t>
      </w:r>
    </w:p>
    <w:p w14:paraId="3F912206" w14:textId="77777777" w:rsidR="006B0723" w:rsidRPr="006B0723" w:rsidRDefault="006B0723" w:rsidP="006B0723">
      <w:pPr>
        <w:suppressAutoHyphens/>
        <w:spacing w:before="240" w:line="360" w:lineRule="auto"/>
        <w:ind w:left="0" w:firstLine="0"/>
        <w:jc w:val="center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Nr …….…../RODO_UP/…….…….</w:t>
      </w:r>
    </w:p>
    <w:p w14:paraId="3DD31825" w14:textId="5A41DD0A" w:rsidR="006B0723" w:rsidRPr="006B0723" w:rsidRDefault="006B0723" w:rsidP="00E66852">
      <w:pPr>
        <w:suppressAutoHyphens/>
        <w:spacing w:after="0" w:line="360" w:lineRule="auto"/>
        <w:ind w:left="0" w:firstLine="0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zawarta w dniu ......-......-</w:t>
      </w:r>
      <w:r w:rsidR="003828A1">
        <w:rPr>
          <w:rFonts w:cs="Arial"/>
          <w:sz w:val="22"/>
          <w:szCs w:val="22"/>
        </w:rPr>
        <w:t>……..</w:t>
      </w:r>
      <w:r w:rsidRPr="006B0723">
        <w:rPr>
          <w:rFonts w:cs="Arial"/>
          <w:sz w:val="22"/>
          <w:szCs w:val="22"/>
        </w:rPr>
        <w:t xml:space="preserve">. w </w:t>
      </w:r>
      <w:r w:rsidRPr="003828A1">
        <w:rPr>
          <w:rFonts w:cs="Arial"/>
          <w:sz w:val="22"/>
          <w:szCs w:val="22"/>
        </w:rPr>
        <w:t>.......................................... / w formie elektronicznej z dniem złożenia ostatniego podpisu przez przedstawicieli Stron, pomiędzy:</w:t>
      </w:r>
    </w:p>
    <w:p w14:paraId="78A45488" w14:textId="4B3F2D9F" w:rsidR="006B0723" w:rsidRPr="006B0723" w:rsidRDefault="006B0723" w:rsidP="00E66852">
      <w:pPr>
        <w:suppressAutoHyphens/>
        <w:spacing w:after="0" w:line="360" w:lineRule="auto"/>
        <w:ind w:left="0" w:firstLine="0"/>
        <w:rPr>
          <w:rFonts w:cs="Arial"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PKP Polskie Linie Kolejowe S.A.</w:t>
      </w:r>
      <w:r w:rsidRPr="006B0723">
        <w:rPr>
          <w:rFonts w:cs="Arial"/>
          <w:sz w:val="22"/>
          <w:szCs w:val="22"/>
        </w:rPr>
        <w:t xml:space="preserve"> </w:t>
      </w:r>
      <w:r w:rsidR="004F5B00">
        <w:rPr>
          <w:rFonts w:cs="Arial"/>
          <w:sz w:val="22"/>
          <w:szCs w:val="22"/>
        </w:rPr>
        <w:t>z siedzibą w Warszawie przy ul. Targowej 74, 03-734 Warszawa,</w:t>
      </w:r>
    </w:p>
    <w:p w14:paraId="1E8F87A2" w14:textId="5FB039D1" w:rsidR="006B0723" w:rsidRPr="006B0723" w:rsidRDefault="006B0723" w:rsidP="00E66852">
      <w:pPr>
        <w:suppressAutoHyphens/>
        <w:spacing w:after="0" w:line="360" w:lineRule="auto"/>
        <w:ind w:left="0" w:firstLine="0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wpisaną do </w:t>
      </w:r>
      <w:r w:rsidR="004F5B00">
        <w:rPr>
          <w:rFonts w:cs="Arial"/>
          <w:sz w:val="22"/>
          <w:szCs w:val="22"/>
        </w:rPr>
        <w:t>r</w:t>
      </w:r>
      <w:r w:rsidRPr="006B0723">
        <w:rPr>
          <w:rFonts w:cs="Arial"/>
          <w:sz w:val="22"/>
          <w:szCs w:val="22"/>
        </w:rPr>
        <w:t xml:space="preserve">ejestru przedsiębiorców </w:t>
      </w:r>
      <w:r w:rsidR="0074216B">
        <w:rPr>
          <w:rFonts w:cs="Arial"/>
          <w:sz w:val="22"/>
          <w:szCs w:val="22"/>
        </w:rPr>
        <w:t xml:space="preserve">Krajowego Rejestru Sądowego, </w:t>
      </w:r>
      <w:r w:rsidRPr="006B0723">
        <w:rPr>
          <w:rFonts w:cs="Arial"/>
          <w:sz w:val="22"/>
          <w:szCs w:val="22"/>
        </w:rPr>
        <w:t>prowadzonego przez Sąd Rejonowy dla m. st. Warszawy</w:t>
      </w:r>
      <w:r w:rsidR="0074216B">
        <w:rPr>
          <w:rFonts w:cs="Arial"/>
          <w:sz w:val="22"/>
          <w:szCs w:val="22"/>
        </w:rPr>
        <w:t>,</w:t>
      </w:r>
      <w:r w:rsidRPr="006B0723">
        <w:rPr>
          <w:rFonts w:cs="Arial"/>
          <w:sz w:val="22"/>
          <w:szCs w:val="22"/>
        </w:rPr>
        <w:t xml:space="preserve"> XIV Wydział Gospodarczy Krajowego Rejestru Sądowego </w:t>
      </w:r>
      <w:r w:rsidR="00AC0B02">
        <w:rPr>
          <w:rFonts w:cs="Arial"/>
          <w:sz w:val="22"/>
          <w:szCs w:val="22"/>
        </w:rPr>
        <w:br/>
      </w:r>
      <w:r w:rsidRPr="006B0723">
        <w:rPr>
          <w:rFonts w:cs="Arial"/>
          <w:sz w:val="22"/>
          <w:szCs w:val="22"/>
        </w:rPr>
        <w:t xml:space="preserve">pod numerem KRS 0000037568, posiadającą numer NIP PL 113-23-16-427, posiadającą numer REGON 017319027, o kapitale zakładowym </w:t>
      </w:r>
      <w:r w:rsidR="0074216B">
        <w:rPr>
          <w:rFonts w:cs="Arial"/>
          <w:sz w:val="22"/>
          <w:szCs w:val="22"/>
        </w:rPr>
        <w:t>w wysokości 37 277 023 000,00 zł</w:t>
      </w:r>
      <w:r w:rsidRPr="006B0723">
        <w:rPr>
          <w:rFonts w:cs="Arial"/>
          <w:sz w:val="22"/>
          <w:szCs w:val="22"/>
        </w:rPr>
        <w:t xml:space="preserve"> wpłaconym w całości</w:t>
      </w:r>
      <w:r w:rsidR="00E66852">
        <w:rPr>
          <w:rFonts w:cs="Arial"/>
          <w:sz w:val="22"/>
          <w:szCs w:val="22"/>
        </w:rPr>
        <w:t>, w imieniu której działa Zakład Linii Kolejowych w Tarnowskich Górach, ul. Nakielska 3, 42-600 Tarnowskie Góry</w:t>
      </w:r>
    </w:p>
    <w:p w14:paraId="03530ED9" w14:textId="4C9F122C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zwaną dalej </w:t>
      </w:r>
      <w:r w:rsidRPr="006B0723">
        <w:rPr>
          <w:rFonts w:cs="Arial"/>
          <w:b/>
          <w:bCs/>
          <w:sz w:val="22"/>
          <w:szCs w:val="22"/>
        </w:rPr>
        <w:t>Zamawiającym</w:t>
      </w:r>
      <w:r w:rsidRPr="006B0723">
        <w:rPr>
          <w:rFonts w:cs="Arial"/>
          <w:sz w:val="22"/>
          <w:szCs w:val="22"/>
        </w:rPr>
        <w:t>, reprezentowaną przez:</w:t>
      </w:r>
    </w:p>
    <w:p w14:paraId="246D48C4" w14:textId="77777777" w:rsidR="006B0723" w:rsidRPr="006B0723" w:rsidRDefault="006B0723" w:rsidP="006B0723">
      <w:pPr>
        <w:numPr>
          <w:ilvl w:val="0"/>
          <w:numId w:val="1"/>
        </w:numPr>
        <w:suppressAutoHyphens/>
        <w:spacing w:line="360" w:lineRule="auto"/>
        <w:ind w:left="397" w:firstLine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...................................................................................................................................</w:t>
      </w:r>
    </w:p>
    <w:p w14:paraId="0F8D47F2" w14:textId="77777777" w:rsidR="006B0723" w:rsidRPr="006B0723" w:rsidRDefault="006B0723" w:rsidP="006B0723">
      <w:pPr>
        <w:numPr>
          <w:ilvl w:val="0"/>
          <w:numId w:val="1"/>
        </w:numPr>
        <w:suppressAutoHyphens/>
        <w:spacing w:line="360" w:lineRule="auto"/>
        <w:ind w:left="397" w:firstLine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...................................................................................................................................</w:t>
      </w:r>
    </w:p>
    <w:p w14:paraId="3FFDC470" w14:textId="4B9FE101" w:rsidR="006B0723" w:rsidRPr="006B0723" w:rsidRDefault="007022BA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</w:t>
      </w:r>
      <w:r w:rsidR="007D2FFC">
        <w:rPr>
          <w:rFonts w:cs="Arial"/>
          <w:sz w:val="22"/>
          <w:szCs w:val="22"/>
        </w:rPr>
        <w:t xml:space="preserve"> </w:t>
      </w:r>
      <w:r w:rsidR="006B0723" w:rsidRPr="006B0723">
        <w:rPr>
          <w:rFonts w:cs="Arial"/>
          <w:sz w:val="22"/>
          <w:szCs w:val="22"/>
        </w:rPr>
        <w:t>...........................................................................................................................................................</w:t>
      </w:r>
    </w:p>
    <w:p w14:paraId="0565C153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z siedzibą w ............................................ (kod poczt.: ...-........) przy ul. ............................................, </w:t>
      </w:r>
    </w:p>
    <w:p w14:paraId="2BB64F51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wpisaną ……………………………………… prowadzonego przez ………………………………… pod numerem ……………… ……………………, </w:t>
      </w:r>
    </w:p>
    <w:p w14:paraId="0C0D98D1" w14:textId="77777777" w:rsidR="006B0723" w:rsidRPr="006B0723" w:rsidRDefault="006B0723" w:rsidP="006B0723">
      <w:pPr>
        <w:suppressAutoHyphens/>
        <w:spacing w:line="360" w:lineRule="auto"/>
        <w:ind w:left="0" w:hanging="5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posiadającą numer NIP: ...................................................................., posiadającą numer REGON ........................................................., o kapitale zakładowym ……………………………………….</w:t>
      </w:r>
    </w:p>
    <w:p w14:paraId="00AC3ADC" w14:textId="77777777" w:rsidR="006B0723" w:rsidRPr="006B0723" w:rsidRDefault="006B0723" w:rsidP="006B0723">
      <w:pPr>
        <w:suppressAutoHyphens/>
        <w:spacing w:line="360" w:lineRule="auto"/>
        <w:ind w:left="0" w:hanging="5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zwaną dalej </w:t>
      </w:r>
      <w:r w:rsidRPr="006B0723">
        <w:rPr>
          <w:rFonts w:cs="Arial"/>
          <w:b/>
          <w:bCs/>
          <w:sz w:val="22"/>
          <w:szCs w:val="22"/>
        </w:rPr>
        <w:t>Wykonawcą</w:t>
      </w:r>
      <w:del w:id="0" w:author="Gajda Maja" w:date="2025-12-08T08:09:00Z" w16du:dateUtc="2025-12-08T07:09:00Z">
        <w:r w:rsidRPr="006B0723" w:rsidDel="00F66D66">
          <w:rPr>
            <w:rFonts w:cs="Arial"/>
            <w:b/>
            <w:bCs/>
            <w:sz w:val="22"/>
            <w:szCs w:val="22"/>
            <w:vertAlign w:val="superscript"/>
          </w:rPr>
          <w:delText>2)</w:delText>
        </w:r>
      </w:del>
      <w:r w:rsidRPr="006B0723">
        <w:rPr>
          <w:rFonts w:cs="Arial"/>
          <w:sz w:val="22"/>
          <w:szCs w:val="22"/>
        </w:rPr>
        <w:t>, reprezentowaną przez:</w:t>
      </w:r>
    </w:p>
    <w:p w14:paraId="6A5AAE7C" w14:textId="77777777" w:rsidR="006B0723" w:rsidRPr="006B0723" w:rsidRDefault="006B0723" w:rsidP="006B0723">
      <w:pPr>
        <w:numPr>
          <w:ilvl w:val="0"/>
          <w:numId w:val="1"/>
        </w:numPr>
        <w:suppressAutoHyphens/>
        <w:spacing w:line="360" w:lineRule="auto"/>
        <w:ind w:left="397" w:firstLine="397"/>
        <w:jc w:val="left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sz w:val="22"/>
          <w:szCs w:val="22"/>
        </w:rPr>
        <w:t>.................................................................................................................</w:t>
      </w:r>
    </w:p>
    <w:p w14:paraId="33E4BD77" w14:textId="77777777" w:rsidR="006B0723" w:rsidRPr="006B0723" w:rsidRDefault="006B0723" w:rsidP="006B0723">
      <w:pPr>
        <w:numPr>
          <w:ilvl w:val="0"/>
          <w:numId w:val="1"/>
        </w:numPr>
        <w:suppressAutoHyphens/>
        <w:spacing w:line="360" w:lineRule="auto"/>
        <w:ind w:left="397" w:firstLine="397"/>
        <w:jc w:val="left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sz w:val="22"/>
          <w:szCs w:val="22"/>
        </w:rPr>
        <w:t>…………………………………………………………………………………</w:t>
      </w:r>
    </w:p>
    <w:p w14:paraId="2EB6E91A" w14:textId="49925E6A" w:rsidR="00D443AD" w:rsidRPr="007D2FFC" w:rsidRDefault="006B0723" w:rsidP="006B0723">
      <w:pPr>
        <w:suppressAutoHyphens/>
        <w:spacing w:before="240" w:line="360" w:lineRule="auto"/>
        <w:ind w:left="0" w:firstLine="0"/>
        <w:jc w:val="left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zwanymi łącznie w dalszej części niniejszej umowy </w:t>
      </w:r>
      <w:r w:rsidRPr="006B0723">
        <w:rPr>
          <w:rFonts w:cs="Arial"/>
          <w:b/>
          <w:bCs/>
          <w:sz w:val="22"/>
          <w:szCs w:val="22"/>
        </w:rPr>
        <w:t>Stronami.</w:t>
      </w:r>
    </w:p>
    <w:p w14:paraId="22621275" w14:textId="520690B4" w:rsidR="006B0723" w:rsidRPr="006B0723" w:rsidRDefault="006B0723" w:rsidP="006B0723">
      <w:pPr>
        <w:suppressAutoHyphens/>
        <w:spacing w:line="360" w:lineRule="auto"/>
        <w:ind w:left="0" w:firstLine="0"/>
        <w:jc w:val="center"/>
        <w:rPr>
          <w:bCs/>
        </w:rPr>
      </w:pPr>
      <w:bookmarkStart w:id="1" w:name="_Toc139275263"/>
      <w:bookmarkStart w:id="2" w:name="_Toc156387209"/>
      <w:r w:rsidRPr="006B0723">
        <w:rPr>
          <w:b/>
          <w:bCs/>
        </w:rPr>
        <w:t>§ 1.</w:t>
      </w:r>
      <w:bookmarkEnd w:id="1"/>
      <w:bookmarkEnd w:id="2"/>
    </w:p>
    <w:p w14:paraId="276AD7D0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Niniejsza umowa powierzenia przetwarzania danych osobowych, zwana dalej </w:t>
      </w:r>
      <w:r w:rsidRPr="006B0723">
        <w:rPr>
          <w:rFonts w:cs="Arial"/>
          <w:b/>
          <w:bCs/>
          <w:sz w:val="22"/>
          <w:szCs w:val="22"/>
        </w:rPr>
        <w:t>Umową powierzenia:</w:t>
      </w:r>
    </w:p>
    <w:p w14:paraId="48E62113" w14:textId="21D25713" w:rsidR="006B0723" w:rsidRPr="006B0723" w:rsidRDefault="006B0723" w:rsidP="006B0723">
      <w:pPr>
        <w:numPr>
          <w:ilvl w:val="0"/>
          <w:numId w:val="34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jako umowa akcesoryjna do </w:t>
      </w:r>
      <w:r w:rsidRPr="006B0723">
        <w:rPr>
          <w:rFonts w:cs="Arial"/>
          <w:b/>
          <w:sz w:val="22"/>
          <w:szCs w:val="22"/>
        </w:rPr>
        <w:t xml:space="preserve">Umowy właściwej Nr </w:t>
      </w:r>
      <w:r w:rsidRPr="006B0723">
        <w:rPr>
          <w:rFonts w:cs="Arial"/>
          <w:bCs/>
          <w:sz w:val="22"/>
          <w:szCs w:val="22"/>
        </w:rPr>
        <w:t xml:space="preserve">……………………………………………… </w:t>
      </w:r>
      <w:r w:rsidRPr="006B0723">
        <w:rPr>
          <w:rFonts w:cs="Arial"/>
          <w:b/>
          <w:sz w:val="22"/>
          <w:szCs w:val="22"/>
        </w:rPr>
        <w:t xml:space="preserve">z dnia </w:t>
      </w:r>
      <w:r w:rsidRPr="006B0723">
        <w:rPr>
          <w:rFonts w:cs="Arial"/>
          <w:bCs/>
          <w:sz w:val="22"/>
          <w:szCs w:val="22"/>
        </w:rPr>
        <w:t>……………………………..,</w:t>
      </w:r>
      <w:r w:rsidRPr="006B0723">
        <w:rPr>
          <w:rFonts w:cs="Arial"/>
          <w:sz w:val="22"/>
          <w:szCs w:val="22"/>
        </w:rPr>
        <w:t xml:space="preserve"> reguluje prawa i obowiązki </w:t>
      </w:r>
      <w:r w:rsidRPr="006B0723">
        <w:rPr>
          <w:rFonts w:cs="Arial"/>
          <w:b/>
          <w:sz w:val="22"/>
          <w:szCs w:val="22"/>
        </w:rPr>
        <w:t>Stron</w:t>
      </w:r>
      <w:r w:rsidRPr="006B0723">
        <w:rPr>
          <w:rFonts w:cs="Arial"/>
          <w:sz w:val="22"/>
          <w:szCs w:val="22"/>
        </w:rPr>
        <w:t xml:space="preserve"> w zakresie przetwarzania danych osobowych w związku z wykonywaniem </w:t>
      </w:r>
      <w:r w:rsidRPr="006B0723">
        <w:rPr>
          <w:rFonts w:cs="Arial"/>
          <w:b/>
          <w:sz w:val="22"/>
          <w:szCs w:val="22"/>
        </w:rPr>
        <w:t>Umowy właściwej;</w:t>
      </w:r>
    </w:p>
    <w:p w14:paraId="3F8FBFED" w14:textId="32F055A9" w:rsidR="006B0723" w:rsidRDefault="006B0723" w:rsidP="006B0723">
      <w:pPr>
        <w:numPr>
          <w:ilvl w:val="0"/>
          <w:numId w:val="34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zawarta jest na czas: od </w:t>
      </w:r>
      <w:r w:rsidR="000D7F0D">
        <w:rPr>
          <w:rFonts w:cs="Arial"/>
          <w:sz w:val="22"/>
          <w:szCs w:val="22"/>
        </w:rPr>
        <w:t xml:space="preserve">dnia </w:t>
      </w:r>
      <w:r w:rsidR="00017A5A">
        <w:rPr>
          <w:rFonts w:cs="Arial"/>
          <w:sz w:val="22"/>
          <w:szCs w:val="22"/>
        </w:rPr>
        <w:t>zawarcia</w:t>
      </w:r>
      <w:r w:rsidR="008A770C">
        <w:rPr>
          <w:rFonts w:cs="Arial"/>
          <w:sz w:val="22"/>
          <w:szCs w:val="22"/>
        </w:rPr>
        <w:t xml:space="preserve"> Umowy powierzenia</w:t>
      </w:r>
      <w:r w:rsidR="000D7F0D">
        <w:rPr>
          <w:rFonts w:cs="Arial"/>
          <w:sz w:val="22"/>
          <w:szCs w:val="22"/>
        </w:rPr>
        <w:t xml:space="preserve"> do dnia 31.12.2026</w:t>
      </w:r>
      <w:r w:rsidR="003828A1">
        <w:rPr>
          <w:rFonts w:cs="Arial"/>
          <w:sz w:val="22"/>
          <w:szCs w:val="22"/>
        </w:rPr>
        <w:t xml:space="preserve"> </w:t>
      </w:r>
      <w:r w:rsidR="000D7F0D">
        <w:rPr>
          <w:rFonts w:cs="Arial"/>
          <w:sz w:val="22"/>
          <w:szCs w:val="22"/>
        </w:rPr>
        <w:t>r.</w:t>
      </w:r>
      <w:r w:rsidRPr="006B0723">
        <w:rPr>
          <w:rFonts w:cs="Arial"/>
          <w:sz w:val="22"/>
          <w:szCs w:val="22"/>
        </w:rPr>
        <w:t xml:space="preserve"> </w:t>
      </w:r>
    </w:p>
    <w:p w14:paraId="08C2C1C4" w14:textId="77777777" w:rsidR="006B0723" w:rsidRPr="006B0723" w:rsidRDefault="006B0723" w:rsidP="002212A1">
      <w:pPr>
        <w:suppressAutoHyphens/>
        <w:spacing w:line="360" w:lineRule="auto"/>
        <w:ind w:left="0" w:firstLine="0"/>
        <w:jc w:val="center"/>
      </w:pPr>
      <w:bookmarkStart w:id="3" w:name="_Toc139275264"/>
      <w:bookmarkStart w:id="4" w:name="_Toc156387210"/>
      <w:r w:rsidRPr="006B0723">
        <w:rPr>
          <w:b/>
          <w:bCs/>
        </w:rPr>
        <w:lastRenderedPageBreak/>
        <w:t>§ 2.</w:t>
      </w:r>
      <w:bookmarkEnd w:id="3"/>
      <w:bookmarkEnd w:id="4"/>
    </w:p>
    <w:p w14:paraId="32902770" w14:textId="0CCA7814" w:rsidR="006B0723" w:rsidRPr="006B0723" w:rsidRDefault="006B0723" w:rsidP="00AC0B02">
      <w:pPr>
        <w:suppressAutoHyphens/>
        <w:spacing w:line="360" w:lineRule="auto"/>
        <w:ind w:left="0" w:firstLine="0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Na potrzeby niniejszej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, </w:t>
      </w:r>
      <w:r w:rsidRPr="006B0723">
        <w:rPr>
          <w:rFonts w:cs="Arial"/>
          <w:b/>
          <w:sz w:val="22"/>
          <w:szCs w:val="22"/>
        </w:rPr>
        <w:t>Strony</w:t>
      </w:r>
      <w:r w:rsidRPr="006B0723">
        <w:rPr>
          <w:rFonts w:cs="Arial"/>
          <w:sz w:val="22"/>
          <w:szCs w:val="22"/>
        </w:rPr>
        <w:t xml:space="preserve"> przyjmują, że o ile w </w:t>
      </w:r>
      <w:r w:rsidRPr="006B0723">
        <w:rPr>
          <w:rFonts w:cs="Arial"/>
          <w:b/>
          <w:sz w:val="22"/>
          <w:szCs w:val="22"/>
        </w:rPr>
        <w:t xml:space="preserve">Umowie powierzenia </w:t>
      </w:r>
      <w:r w:rsidRPr="006B0723">
        <w:rPr>
          <w:rFonts w:cs="Arial"/>
          <w:sz w:val="22"/>
          <w:szCs w:val="22"/>
        </w:rPr>
        <w:t xml:space="preserve">mówi się, a także o ile w trakcie trwania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 odwołuje się do </w:t>
      </w:r>
      <w:r w:rsidRPr="006B0723">
        <w:rPr>
          <w:rFonts w:cs="Arial"/>
          <w:b/>
          <w:sz w:val="22"/>
          <w:szCs w:val="22"/>
        </w:rPr>
        <w:t xml:space="preserve">aktualnych przepisów </w:t>
      </w:r>
      <w:r w:rsidR="007D2FFC">
        <w:rPr>
          <w:rFonts w:cs="Arial"/>
          <w:b/>
          <w:sz w:val="22"/>
          <w:szCs w:val="22"/>
        </w:rPr>
        <w:br/>
      </w:r>
      <w:r w:rsidRPr="006B0723">
        <w:rPr>
          <w:rFonts w:cs="Arial"/>
          <w:b/>
          <w:sz w:val="22"/>
          <w:szCs w:val="22"/>
        </w:rPr>
        <w:t>o ochronie danych osobowych,</w:t>
      </w:r>
      <w:r w:rsidRPr="006B0723">
        <w:rPr>
          <w:rFonts w:cs="Arial"/>
          <w:sz w:val="22"/>
          <w:szCs w:val="22"/>
        </w:rPr>
        <w:t xml:space="preserve"> rozumie się przez to Rozporządzenie Parlamentu Europejskiego </w:t>
      </w:r>
      <w:r w:rsidR="007D2FFC">
        <w:rPr>
          <w:rFonts w:cs="Arial"/>
          <w:sz w:val="22"/>
          <w:szCs w:val="22"/>
        </w:rPr>
        <w:br/>
      </w:r>
      <w:r w:rsidRPr="006B0723">
        <w:rPr>
          <w:rFonts w:cs="Arial"/>
          <w:sz w:val="22"/>
          <w:szCs w:val="22"/>
        </w:rPr>
        <w:t xml:space="preserve">i Rady (UE) 2016/679 z dnia 27 kwietnia 2016 r. w sprawie ochrony osób fizycznych w związku </w:t>
      </w:r>
      <w:r w:rsidR="007D2FFC">
        <w:rPr>
          <w:rFonts w:cs="Arial"/>
          <w:sz w:val="22"/>
          <w:szCs w:val="22"/>
        </w:rPr>
        <w:br/>
      </w:r>
      <w:r w:rsidRPr="006B0723">
        <w:rPr>
          <w:rFonts w:cs="Arial"/>
          <w:sz w:val="22"/>
          <w:szCs w:val="22"/>
        </w:rPr>
        <w:t xml:space="preserve">z przetwarzaniem danych osobowych i w sprawie swobodnego przepływu takich danych oraz uchylenia dyrektywy 95/46/WE (ogólne rozporządzenie o ochronie danych) (Dz. Urz. UE L 119 z 2016 r., </w:t>
      </w:r>
      <w:r w:rsidR="007D2FFC">
        <w:rPr>
          <w:rFonts w:cs="Arial"/>
          <w:sz w:val="22"/>
          <w:szCs w:val="22"/>
        </w:rPr>
        <w:br/>
      </w:r>
      <w:r w:rsidRPr="006B0723">
        <w:rPr>
          <w:rFonts w:cs="Arial"/>
          <w:sz w:val="22"/>
          <w:szCs w:val="22"/>
        </w:rPr>
        <w:t xml:space="preserve">str. 1-88), zwane dalej </w:t>
      </w:r>
      <w:r w:rsidRPr="006B0723">
        <w:rPr>
          <w:rFonts w:cs="Arial"/>
          <w:b/>
          <w:sz w:val="22"/>
          <w:szCs w:val="22"/>
        </w:rPr>
        <w:t xml:space="preserve">RODO </w:t>
      </w:r>
      <w:r w:rsidRPr="006B0723">
        <w:rPr>
          <w:rFonts w:cs="Arial"/>
          <w:sz w:val="22"/>
          <w:szCs w:val="22"/>
        </w:rPr>
        <w:t xml:space="preserve">oraz przepisy krajowe wprowadzone na mocy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>.</w:t>
      </w:r>
    </w:p>
    <w:p w14:paraId="5F45C61B" w14:textId="77777777" w:rsidR="006B0723" w:rsidRPr="006B0723" w:rsidRDefault="006B0723" w:rsidP="002212A1">
      <w:pPr>
        <w:suppressAutoHyphens/>
        <w:spacing w:line="360" w:lineRule="auto"/>
        <w:ind w:left="0" w:firstLine="0"/>
        <w:jc w:val="center"/>
      </w:pPr>
      <w:bookmarkStart w:id="5" w:name="_Toc139275265"/>
      <w:bookmarkStart w:id="6" w:name="_Toc156387211"/>
      <w:r w:rsidRPr="006B0723">
        <w:rPr>
          <w:b/>
          <w:bCs/>
        </w:rPr>
        <w:t>§ 3.</w:t>
      </w:r>
      <w:bookmarkEnd w:id="5"/>
      <w:bookmarkEnd w:id="6"/>
    </w:p>
    <w:p w14:paraId="12CDF285" w14:textId="101CF00F" w:rsidR="006B0723" w:rsidRPr="00FB4818" w:rsidRDefault="006B0723" w:rsidP="00AC0B02">
      <w:pPr>
        <w:numPr>
          <w:ilvl w:val="0"/>
          <w:numId w:val="33"/>
        </w:numPr>
        <w:suppressAutoHyphens/>
        <w:spacing w:line="360" w:lineRule="auto"/>
        <w:ind w:left="397" w:hanging="397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Zamawiający</w:t>
      </w:r>
      <w:r w:rsidRPr="006B0723">
        <w:rPr>
          <w:rFonts w:cs="Arial"/>
          <w:sz w:val="22"/>
          <w:szCs w:val="22"/>
        </w:rPr>
        <w:t xml:space="preserve"> oświadcza, że </w:t>
      </w:r>
      <w:r w:rsidRPr="006B0723">
        <w:rPr>
          <w:rFonts w:cs="Arial"/>
          <w:b/>
          <w:sz w:val="22"/>
          <w:szCs w:val="22"/>
        </w:rPr>
        <w:t>administratorem danych</w:t>
      </w:r>
      <w:r w:rsidRPr="006B0723">
        <w:rPr>
          <w:rFonts w:cs="Arial"/>
          <w:sz w:val="22"/>
          <w:szCs w:val="22"/>
        </w:rPr>
        <w:t xml:space="preserve"> </w:t>
      </w:r>
      <w:r w:rsidRPr="006B0723">
        <w:rPr>
          <w:rFonts w:cs="Arial"/>
          <w:b/>
          <w:sz w:val="22"/>
          <w:szCs w:val="22"/>
        </w:rPr>
        <w:t>osobowych</w:t>
      </w:r>
      <w:r w:rsidRPr="006B0723">
        <w:rPr>
          <w:rFonts w:cs="Arial"/>
          <w:sz w:val="22"/>
          <w:szCs w:val="22"/>
        </w:rPr>
        <w:t xml:space="preserve"> zgromadzonych i przetwarzanych w zbiorze</w:t>
      </w:r>
      <w:r w:rsidR="00FB4818">
        <w:rPr>
          <w:rFonts w:cs="Arial"/>
          <w:sz w:val="22"/>
          <w:szCs w:val="22"/>
          <w:vertAlign w:val="superscript"/>
        </w:rPr>
        <w:t xml:space="preserve"> </w:t>
      </w:r>
      <w:r w:rsidR="003828A1" w:rsidRPr="003828A1">
        <w:rPr>
          <w:rFonts w:cs="Arial"/>
          <w:b/>
          <w:bCs/>
          <w:sz w:val="22"/>
          <w:szCs w:val="22"/>
        </w:rPr>
        <w:t xml:space="preserve">„Kontrola Dostępu do Obiektów Spółki” </w:t>
      </w:r>
      <w:r w:rsidR="003828A1" w:rsidRPr="003828A1">
        <w:rPr>
          <w:rFonts w:cs="Arial"/>
          <w:sz w:val="22"/>
          <w:szCs w:val="22"/>
        </w:rPr>
        <w:t>(w postaci książki ewidencji ruchu osobowego prowadzonym manualnie w tym prowadzenie ewidencji kluczy)</w:t>
      </w:r>
      <w:r w:rsidR="00FB4818">
        <w:rPr>
          <w:rFonts w:cs="Arial"/>
          <w:sz w:val="22"/>
          <w:szCs w:val="22"/>
        </w:rPr>
        <w:t xml:space="preserve"> </w:t>
      </w:r>
      <w:r w:rsidRPr="00FB4818">
        <w:rPr>
          <w:rFonts w:cs="Arial"/>
          <w:sz w:val="22"/>
          <w:szCs w:val="22"/>
        </w:rPr>
        <w:t xml:space="preserve">w ramach </w:t>
      </w:r>
      <w:r w:rsidRPr="00FA18FF">
        <w:rPr>
          <w:rFonts w:cs="Arial"/>
          <w:sz w:val="22"/>
          <w:szCs w:val="22"/>
        </w:rPr>
        <w:t>czynności</w:t>
      </w:r>
      <w:r w:rsidR="003828A1">
        <w:rPr>
          <w:rFonts w:cs="Arial"/>
          <w:sz w:val="22"/>
          <w:szCs w:val="22"/>
        </w:rPr>
        <w:t>, tj.</w:t>
      </w:r>
      <w:r w:rsidR="003828A1" w:rsidRPr="003828A1">
        <w:rPr>
          <w:rFonts w:cs="Arial"/>
          <w:sz w:val="22"/>
          <w:szCs w:val="22"/>
        </w:rPr>
        <w:t>: rejestracja gości, pracowników, współpracowników wchodzących do obiektu Spółki oraz monitorowanie obszaru chronionego</w:t>
      </w:r>
      <w:r w:rsidR="003828A1">
        <w:rPr>
          <w:rFonts w:cs="Arial"/>
          <w:sz w:val="22"/>
          <w:szCs w:val="22"/>
        </w:rPr>
        <w:t>,</w:t>
      </w:r>
      <w:r w:rsidR="00FB4818">
        <w:rPr>
          <w:rFonts w:cs="Arial"/>
          <w:sz w:val="22"/>
          <w:szCs w:val="22"/>
        </w:rPr>
        <w:t xml:space="preserve"> </w:t>
      </w:r>
      <w:r w:rsidRPr="00FB4818">
        <w:rPr>
          <w:rFonts w:cs="Arial"/>
          <w:sz w:val="22"/>
          <w:szCs w:val="22"/>
        </w:rPr>
        <w:t xml:space="preserve">w rozumieniu </w:t>
      </w:r>
      <w:r w:rsidRPr="00FB4818">
        <w:rPr>
          <w:rFonts w:cs="Arial"/>
          <w:b/>
          <w:sz w:val="22"/>
          <w:szCs w:val="22"/>
        </w:rPr>
        <w:t>aktualnych przepisów o ochronie danych osobowych</w:t>
      </w:r>
      <w:r w:rsidRPr="00FB4818">
        <w:rPr>
          <w:rFonts w:cs="Arial"/>
          <w:sz w:val="22"/>
          <w:szCs w:val="22"/>
        </w:rPr>
        <w:t xml:space="preserve">, jest </w:t>
      </w:r>
      <w:r w:rsidRPr="00FB4818">
        <w:rPr>
          <w:rFonts w:cs="Arial"/>
          <w:b/>
          <w:sz w:val="22"/>
          <w:szCs w:val="22"/>
        </w:rPr>
        <w:t>PKP Polskie Linie Kolejowe S.A. z siedzibą pod adresem: 03-734 Warszawa, ul. Targowa 74</w:t>
      </w:r>
      <w:r w:rsidRPr="00FB4818">
        <w:rPr>
          <w:rFonts w:cs="Arial"/>
          <w:sz w:val="22"/>
          <w:szCs w:val="22"/>
        </w:rPr>
        <w:t>.</w:t>
      </w:r>
    </w:p>
    <w:p w14:paraId="01DDA3B3" w14:textId="77777777" w:rsidR="006B0723" w:rsidRPr="006B0723" w:rsidRDefault="006B0723" w:rsidP="00AC0B02">
      <w:pPr>
        <w:numPr>
          <w:ilvl w:val="0"/>
          <w:numId w:val="33"/>
        </w:numPr>
        <w:suppressAutoHyphens/>
        <w:spacing w:line="360" w:lineRule="auto"/>
        <w:ind w:left="397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Na potrzeby realizacji </w:t>
      </w:r>
      <w:r w:rsidRPr="006B0723">
        <w:rPr>
          <w:rFonts w:cs="Arial"/>
          <w:b/>
          <w:sz w:val="22"/>
          <w:szCs w:val="22"/>
        </w:rPr>
        <w:t>Umowy właściwej</w:t>
      </w:r>
      <w:r w:rsidRPr="006B0723">
        <w:rPr>
          <w:rFonts w:cs="Arial"/>
          <w:sz w:val="22"/>
          <w:szCs w:val="22"/>
        </w:rPr>
        <w:t xml:space="preserve">, </w:t>
      </w:r>
      <w:r w:rsidRPr="006B0723">
        <w:rPr>
          <w:rFonts w:cs="Arial"/>
          <w:b/>
          <w:sz w:val="22"/>
          <w:szCs w:val="22"/>
        </w:rPr>
        <w:t>Zamawiający,</w:t>
      </w:r>
      <w:r w:rsidRPr="006B0723">
        <w:rPr>
          <w:rFonts w:cs="Arial"/>
          <w:sz w:val="22"/>
          <w:szCs w:val="22"/>
        </w:rPr>
        <w:t xml:space="preserve"> w imieniu administratora danych osobowych, powierza </w:t>
      </w:r>
      <w:r w:rsidRPr="006B0723">
        <w:rPr>
          <w:rFonts w:cs="Arial"/>
          <w:b/>
          <w:bCs/>
          <w:sz w:val="22"/>
          <w:szCs w:val="22"/>
        </w:rPr>
        <w:t xml:space="preserve">Wykonawcy, </w:t>
      </w:r>
      <w:r w:rsidRPr="006B0723">
        <w:rPr>
          <w:rFonts w:cs="Arial"/>
          <w:bCs/>
          <w:sz w:val="22"/>
          <w:szCs w:val="22"/>
        </w:rPr>
        <w:t>który staje się tym samym</w:t>
      </w:r>
      <w:r w:rsidRPr="006B0723">
        <w:rPr>
          <w:rFonts w:cs="Arial"/>
          <w:b/>
          <w:bCs/>
          <w:sz w:val="22"/>
          <w:szCs w:val="22"/>
        </w:rPr>
        <w:t xml:space="preserve"> podmiotem przetwarzającym</w:t>
      </w:r>
      <w:r w:rsidRPr="006B0723">
        <w:rPr>
          <w:rFonts w:cs="Arial"/>
          <w:bCs/>
          <w:sz w:val="22"/>
          <w:szCs w:val="22"/>
        </w:rPr>
        <w:t>,</w:t>
      </w:r>
      <w:r w:rsidRPr="006B0723">
        <w:rPr>
          <w:rFonts w:cs="Arial"/>
          <w:sz w:val="22"/>
          <w:szCs w:val="22"/>
        </w:rPr>
        <w:t xml:space="preserve"> przetwarzanie danych osobowych, w rozumieniu </w:t>
      </w:r>
      <w:r w:rsidRPr="006B0723">
        <w:rPr>
          <w:rFonts w:cs="Arial"/>
          <w:b/>
          <w:sz w:val="22"/>
          <w:szCs w:val="22"/>
        </w:rPr>
        <w:t>aktualnych przepisów o ochronie danych osobowych</w:t>
      </w:r>
      <w:r w:rsidRPr="006B0723">
        <w:rPr>
          <w:rFonts w:cs="Arial"/>
          <w:sz w:val="22"/>
          <w:szCs w:val="22"/>
        </w:rPr>
        <w:t xml:space="preserve"> (tzn. art. 28 ust. 3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>)</w:t>
      </w:r>
    </w:p>
    <w:p w14:paraId="2EDDB32A" w14:textId="51D0B115" w:rsidR="006B0723" w:rsidRPr="006B0723" w:rsidRDefault="006B0723" w:rsidP="00AC0B02">
      <w:pPr>
        <w:numPr>
          <w:ilvl w:val="0"/>
          <w:numId w:val="39"/>
        </w:numPr>
        <w:suppressAutoHyphens/>
        <w:spacing w:line="360" w:lineRule="auto"/>
        <w:ind w:left="794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w celu</w:t>
      </w:r>
      <w:r w:rsidR="006716C8">
        <w:rPr>
          <w:rFonts w:cs="Arial"/>
          <w:sz w:val="22"/>
          <w:szCs w:val="22"/>
        </w:rPr>
        <w:t xml:space="preserve">: </w:t>
      </w:r>
      <w:r w:rsidR="003828A1" w:rsidRPr="003828A1">
        <w:rPr>
          <w:rFonts w:cs="Arial"/>
          <w:sz w:val="22"/>
          <w:szCs w:val="22"/>
        </w:rPr>
        <w:t xml:space="preserve">świadczenia usługi ochrony fizycznej (ochrony mienia) budynku </w:t>
      </w:r>
      <w:proofErr w:type="spellStart"/>
      <w:r w:rsidR="003828A1" w:rsidRPr="003828A1">
        <w:rPr>
          <w:rFonts w:cs="Arial"/>
          <w:sz w:val="22"/>
          <w:szCs w:val="22"/>
        </w:rPr>
        <w:t>administracyjno</w:t>
      </w:r>
      <w:proofErr w:type="spellEnd"/>
      <w:r w:rsidR="003828A1" w:rsidRPr="003828A1">
        <w:rPr>
          <w:rFonts w:cs="Arial"/>
          <w:sz w:val="22"/>
          <w:szCs w:val="22"/>
        </w:rPr>
        <w:t xml:space="preserve"> - biurowego należącego do PKP Polskie Linie Kolejowe S.A. Zakładu Linii Kolejowych zlokalizowanego w Tarnowskich Górach przy ul. Nakielskiej 3, w tym prowadzenie ewidencji osób wchodzących i wychodzących na teren obiektu będącego własnością PKP Polskie Linie Kolejowe S.A. Zakładu Linii Kolejowych w Tarnowskich Górach, znajdującego się pod adresem: ul. Nakielska 3  42-600 Tarnowskie Góry</w:t>
      </w:r>
      <w:r w:rsidR="002A4252">
        <w:rPr>
          <w:rFonts w:cs="Arial"/>
          <w:sz w:val="22"/>
          <w:szCs w:val="22"/>
        </w:rPr>
        <w:t>;</w:t>
      </w:r>
    </w:p>
    <w:p w14:paraId="7630F36F" w14:textId="54882DC9" w:rsidR="006B0723" w:rsidRPr="006B0723" w:rsidRDefault="006B0723" w:rsidP="00AC0B02">
      <w:pPr>
        <w:numPr>
          <w:ilvl w:val="0"/>
          <w:numId w:val="39"/>
        </w:numPr>
        <w:suppressAutoHyphens/>
        <w:spacing w:line="360" w:lineRule="auto"/>
        <w:ind w:left="794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w zakresie:</w:t>
      </w:r>
    </w:p>
    <w:p w14:paraId="4EF7CF87" w14:textId="0B3FAA5A" w:rsidR="006B0723" w:rsidRPr="006B0723" w:rsidRDefault="006B0723" w:rsidP="00AC0B02">
      <w:pPr>
        <w:numPr>
          <w:ilvl w:val="0"/>
          <w:numId w:val="40"/>
        </w:numPr>
        <w:suppressAutoHyphens/>
        <w:spacing w:line="360" w:lineRule="auto"/>
        <w:ind w:left="1191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kategorii danych: </w:t>
      </w:r>
      <w:r w:rsidR="003828A1" w:rsidRPr="003828A1">
        <w:rPr>
          <w:rFonts w:cs="Arial"/>
          <w:sz w:val="22"/>
          <w:szCs w:val="22"/>
        </w:rPr>
        <w:t>imię i nazwisko osoby wchodzącej na teren obiektu, nr dokumentu tożsamości (ze zdjęciem) oraz inne informacje, które w określonych okolicznościach mogą stać się danymi osobowymi</w:t>
      </w:r>
      <w:r w:rsidR="002A4252">
        <w:rPr>
          <w:rFonts w:cs="Arial"/>
          <w:sz w:val="22"/>
          <w:szCs w:val="22"/>
        </w:rPr>
        <w:t>;</w:t>
      </w:r>
    </w:p>
    <w:p w14:paraId="13E13E98" w14:textId="0B8DD048" w:rsidR="006B0723" w:rsidRPr="006B0723" w:rsidRDefault="006B0723" w:rsidP="00AC0B02">
      <w:pPr>
        <w:numPr>
          <w:ilvl w:val="0"/>
          <w:numId w:val="40"/>
        </w:numPr>
        <w:suppressAutoHyphens/>
        <w:spacing w:line="360" w:lineRule="auto"/>
        <w:ind w:left="1191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kategorii osób, których dane dotyczą</w:t>
      </w:r>
      <w:r w:rsidR="002A4252">
        <w:rPr>
          <w:rFonts w:cs="Arial"/>
          <w:sz w:val="22"/>
          <w:szCs w:val="22"/>
        </w:rPr>
        <w:t>:</w:t>
      </w:r>
      <w:r w:rsidR="001730F7">
        <w:rPr>
          <w:rFonts w:cs="Arial"/>
          <w:sz w:val="22"/>
          <w:szCs w:val="22"/>
        </w:rPr>
        <w:t xml:space="preserve"> </w:t>
      </w:r>
      <w:r w:rsidR="003828A1" w:rsidRPr="003828A1">
        <w:rPr>
          <w:rFonts w:cs="Arial"/>
          <w:sz w:val="22"/>
          <w:szCs w:val="22"/>
        </w:rPr>
        <w:t>pracownicy, współpracownicy oraz goście jednostki organizacyjnej PKP Polskie Linie Kolejowe S.A. Zakładu Linii Kolejowych w Tarnowskich Górach</w:t>
      </w:r>
      <w:r w:rsidR="002A4252">
        <w:rPr>
          <w:rFonts w:cs="Arial"/>
          <w:sz w:val="22"/>
          <w:szCs w:val="22"/>
        </w:rPr>
        <w:t>;</w:t>
      </w:r>
    </w:p>
    <w:p w14:paraId="432B0ACF" w14:textId="664C8D55" w:rsidR="006B0723" w:rsidRPr="006B0723" w:rsidRDefault="006B0723" w:rsidP="00AC0B02">
      <w:pPr>
        <w:numPr>
          <w:ilvl w:val="0"/>
          <w:numId w:val="40"/>
        </w:numPr>
        <w:suppressAutoHyphens/>
        <w:spacing w:line="360" w:lineRule="auto"/>
        <w:ind w:left="1191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operacji na danych</w:t>
      </w:r>
      <w:r w:rsidR="002A4252">
        <w:rPr>
          <w:rFonts w:cs="Arial"/>
          <w:sz w:val="22"/>
          <w:szCs w:val="22"/>
        </w:rPr>
        <w:t>:</w:t>
      </w:r>
      <w:r w:rsidRPr="006B0723">
        <w:rPr>
          <w:rFonts w:cs="Arial"/>
          <w:sz w:val="22"/>
          <w:szCs w:val="22"/>
        </w:rPr>
        <w:t xml:space="preserve"> </w:t>
      </w:r>
      <w:r w:rsidR="003828A1" w:rsidRPr="003828A1">
        <w:rPr>
          <w:rFonts w:cs="Arial"/>
          <w:sz w:val="22"/>
          <w:szCs w:val="22"/>
        </w:rPr>
        <w:t>zbieranie, przeglądanie i przechowywanie danych osobowych</w:t>
      </w:r>
      <w:r w:rsidR="002A4252">
        <w:rPr>
          <w:rFonts w:cs="Arial"/>
          <w:sz w:val="22"/>
          <w:szCs w:val="22"/>
        </w:rPr>
        <w:t>.</w:t>
      </w:r>
    </w:p>
    <w:p w14:paraId="654A8CE0" w14:textId="77777777" w:rsidR="006B0723" w:rsidRPr="006B0723" w:rsidRDefault="006B0723" w:rsidP="00AC0B02">
      <w:pPr>
        <w:numPr>
          <w:ilvl w:val="0"/>
          <w:numId w:val="33"/>
        </w:numPr>
        <w:tabs>
          <w:tab w:val="num" w:pos="900"/>
        </w:tabs>
        <w:suppressAutoHyphens/>
        <w:spacing w:before="120" w:line="360" w:lineRule="auto"/>
        <w:ind w:left="397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lastRenderedPageBreak/>
        <w:t xml:space="preserve">Dane osobowe przetwarzane przez </w:t>
      </w:r>
      <w:r w:rsidRPr="006B0723">
        <w:rPr>
          <w:rFonts w:cs="Arial"/>
          <w:b/>
          <w:sz w:val="22"/>
          <w:szCs w:val="22"/>
        </w:rPr>
        <w:t>Wykonawcę</w:t>
      </w:r>
      <w:r w:rsidRPr="006B0723">
        <w:rPr>
          <w:rFonts w:cs="Arial"/>
          <w:sz w:val="22"/>
          <w:szCs w:val="22"/>
        </w:rPr>
        <w:t xml:space="preserve"> obejmują wyłącznie takie dane o osobach fizycznych, które są niezbędne do realizacji celu wskazanego w ust. 2.</w:t>
      </w:r>
    </w:p>
    <w:p w14:paraId="362DB201" w14:textId="730EE955" w:rsidR="00374E78" w:rsidRPr="003828A1" w:rsidRDefault="006B0723" w:rsidP="003828A1">
      <w:pPr>
        <w:numPr>
          <w:ilvl w:val="0"/>
          <w:numId w:val="33"/>
        </w:numPr>
        <w:tabs>
          <w:tab w:val="num" w:pos="900"/>
        </w:tabs>
        <w:suppressAutoHyphens/>
        <w:spacing w:line="360" w:lineRule="auto"/>
        <w:ind w:left="397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Realizacja</w:t>
      </w:r>
      <w:r w:rsidRPr="006B0723">
        <w:rPr>
          <w:rFonts w:cs="Arial"/>
          <w:b/>
          <w:bCs/>
          <w:sz w:val="22"/>
          <w:szCs w:val="22"/>
        </w:rPr>
        <w:t xml:space="preserve"> Umowy właściwej</w:t>
      </w:r>
      <w:r w:rsidRPr="006B0723">
        <w:rPr>
          <w:rFonts w:cs="Arial"/>
          <w:sz w:val="22"/>
          <w:szCs w:val="22"/>
        </w:rPr>
        <w:t xml:space="preserve"> wiąże się z dostępem do danych osobowych </w:t>
      </w:r>
      <w:r w:rsidR="00AE629C">
        <w:rPr>
          <w:rFonts w:cs="Arial"/>
          <w:sz w:val="22"/>
          <w:szCs w:val="22"/>
        </w:rPr>
        <w:t>poprzez</w:t>
      </w:r>
      <w:r w:rsidR="004E43EE">
        <w:rPr>
          <w:rFonts w:cs="Arial"/>
          <w:sz w:val="22"/>
          <w:szCs w:val="22"/>
        </w:rPr>
        <w:t xml:space="preserve"> </w:t>
      </w:r>
      <w:r w:rsidRPr="004E43EE">
        <w:rPr>
          <w:rFonts w:cs="Arial"/>
          <w:sz w:val="22"/>
          <w:szCs w:val="22"/>
        </w:rPr>
        <w:t xml:space="preserve">dostęp </w:t>
      </w:r>
      <w:r w:rsidR="004E43EE">
        <w:rPr>
          <w:rFonts w:cs="Arial"/>
          <w:sz w:val="22"/>
          <w:szCs w:val="22"/>
        </w:rPr>
        <w:br/>
      </w:r>
      <w:r w:rsidR="003828A1" w:rsidRPr="003828A1">
        <w:rPr>
          <w:rFonts w:cs="Arial"/>
          <w:sz w:val="22"/>
          <w:szCs w:val="22"/>
        </w:rPr>
        <w:t xml:space="preserve">do bazy danych systemu w postaci książki ewidencji ruchu osobowego prowadzonej manualnie, w siedzibie Zamawiającego, przy czym książka, po jej całkowitym wypełnieniu, jest protokolarnie zwracana </w:t>
      </w:r>
      <w:r w:rsidR="003828A1" w:rsidRPr="003828A1">
        <w:rPr>
          <w:rFonts w:cs="Arial"/>
          <w:b/>
          <w:sz w:val="22"/>
          <w:szCs w:val="22"/>
        </w:rPr>
        <w:t>Zamawiającemu</w:t>
      </w:r>
      <w:r w:rsidR="003828A1" w:rsidRPr="003828A1">
        <w:rPr>
          <w:rFonts w:cs="Arial"/>
          <w:sz w:val="22"/>
          <w:szCs w:val="22"/>
        </w:rPr>
        <w:t xml:space="preserve"> przez </w:t>
      </w:r>
      <w:r w:rsidR="003828A1" w:rsidRPr="003828A1">
        <w:rPr>
          <w:rFonts w:cs="Arial"/>
          <w:b/>
          <w:sz w:val="22"/>
          <w:szCs w:val="22"/>
        </w:rPr>
        <w:t>Wykonawcę</w:t>
      </w:r>
      <w:r w:rsidR="004E43EE">
        <w:rPr>
          <w:rFonts w:cs="Arial"/>
          <w:b/>
          <w:bCs/>
          <w:sz w:val="22"/>
          <w:szCs w:val="22"/>
        </w:rPr>
        <w:t>.</w:t>
      </w:r>
    </w:p>
    <w:p w14:paraId="202F4A52" w14:textId="77777777" w:rsidR="006B0723" w:rsidRPr="006B0723" w:rsidRDefault="006B0723" w:rsidP="002212A1">
      <w:pPr>
        <w:suppressAutoHyphens/>
        <w:spacing w:line="360" w:lineRule="auto"/>
        <w:ind w:left="0" w:firstLine="0"/>
        <w:jc w:val="center"/>
      </w:pPr>
      <w:bookmarkStart w:id="7" w:name="_Toc139275266"/>
      <w:bookmarkStart w:id="8" w:name="_Toc156387212"/>
      <w:r w:rsidRPr="006B0723">
        <w:rPr>
          <w:b/>
          <w:bCs/>
        </w:rPr>
        <w:t>§ 4.</w:t>
      </w:r>
      <w:bookmarkEnd w:id="7"/>
      <w:bookmarkEnd w:id="8"/>
    </w:p>
    <w:p w14:paraId="5142DC91" w14:textId="77777777" w:rsidR="006B0723" w:rsidRPr="006B0723" w:rsidRDefault="006B0723" w:rsidP="00AC0B02">
      <w:pPr>
        <w:numPr>
          <w:ilvl w:val="1"/>
          <w:numId w:val="26"/>
        </w:numPr>
        <w:suppressAutoHyphens/>
        <w:spacing w:line="360" w:lineRule="auto"/>
        <w:ind w:left="397" w:hanging="397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oświadcza, że dysponuje doświadczeniem, wiedzą i wykwalifikowanym personelem, umożliwiającym mu prawidłowe wykonanie usług objętych niniejszą umową w tym należytymi zabezpieczeniami umożliwiającymi przetwarzanie danych osobowych zgodnie z </w:t>
      </w:r>
      <w:r w:rsidRPr="006B0723">
        <w:rPr>
          <w:rFonts w:cs="Arial"/>
          <w:b/>
          <w:sz w:val="22"/>
          <w:szCs w:val="22"/>
        </w:rPr>
        <w:t>aktualnymi przepisami o ochronie danych osobowych</w:t>
      </w:r>
      <w:r w:rsidRPr="006B0723">
        <w:rPr>
          <w:rFonts w:cs="Arial"/>
          <w:sz w:val="22"/>
          <w:szCs w:val="22"/>
        </w:rPr>
        <w:t xml:space="preserve">. Jednocześnie zapewni wystarczające gwarancje wdrożenia odpowiednich środków technicznych i organizacyjnych, aby przetwarzanie danych osobowych odpowiadało wymogom </w:t>
      </w:r>
      <w:r w:rsidRPr="006B0723">
        <w:rPr>
          <w:rFonts w:cs="Arial"/>
          <w:b/>
          <w:sz w:val="22"/>
          <w:szCs w:val="22"/>
        </w:rPr>
        <w:t>RODO.</w:t>
      </w:r>
    </w:p>
    <w:p w14:paraId="0D148A09" w14:textId="77777777" w:rsidR="006B0723" w:rsidRPr="006B0723" w:rsidRDefault="006B0723" w:rsidP="00AC0B02">
      <w:pPr>
        <w:numPr>
          <w:ilvl w:val="1"/>
          <w:numId w:val="26"/>
        </w:numPr>
        <w:suppressAutoHyphens/>
        <w:spacing w:line="360" w:lineRule="auto"/>
        <w:ind w:left="397" w:hanging="397"/>
        <w:rPr>
          <w:rFonts w:cs="Arial"/>
          <w:sz w:val="22"/>
          <w:szCs w:val="22"/>
        </w:rPr>
      </w:pPr>
      <w:r w:rsidRPr="006B0723">
        <w:rPr>
          <w:rFonts w:cs="Arial"/>
          <w:bCs/>
          <w:sz w:val="22"/>
          <w:szCs w:val="22"/>
        </w:rPr>
        <w:t>W szczególności,</w:t>
      </w:r>
      <w:r w:rsidRPr="006B0723">
        <w:rPr>
          <w:rFonts w:cs="Arial"/>
          <w:b/>
          <w:bCs/>
          <w:sz w:val="22"/>
          <w:szCs w:val="22"/>
        </w:rPr>
        <w:t xml:space="preserve"> Wykonawca</w:t>
      </w:r>
      <w:r w:rsidRPr="006B0723">
        <w:rPr>
          <w:rFonts w:cs="Arial"/>
          <w:sz w:val="22"/>
          <w:szCs w:val="22"/>
        </w:rPr>
        <w:t xml:space="preserve"> oświadcza i gwarantuje, że:</w:t>
      </w:r>
    </w:p>
    <w:p w14:paraId="68002933" w14:textId="77777777" w:rsidR="006B0723" w:rsidRPr="006B0723" w:rsidRDefault="006B0723" w:rsidP="00AC0B02">
      <w:pPr>
        <w:numPr>
          <w:ilvl w:val="2"/>
          <w:numId w:val="23"/>
        </w:numPr>
        <w:suppressAutoHyphens/>
        <w:spacing w:line="360" w:lineRule="auto"/>
        <w:ind w:left="794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spełnia wymagania określone w </w:t>
      </w:r>
      <w:r w:rsidRPr="006B0723">
        <w:rPr>
          <w:rFonts w:cs="Arial"/>
          <w:b/>
          <w:sz w:val="22"/>
          <w:szCs w:val="22"/>
        </w:rPr>
        <w:t>aktualnych przepisach o ochronie danych osobowych</w:t>
      </w:r>
      <w:r w:rsidRPr="006B0723">
        <w:rPr>
          <w:rFonts w:cs="Arial"/>
          <w:sz w:val="22"/>
          <w:szCs w:val="22"/>
        </w:rPr>
        <w:t xml:space="preserve">, w szczególności zapewnia wystarczające gwarancje wdrożenia odpowiednich środków technicznych i organizacyjnych, by przetwarzanie spełniało wymogi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>, w tym art. 25 i 32 i chroniło prawa osób, których dane dotyczą;</w:t>
      </w:r>
    </w:p>
    <w:p w14:paraId="693970A0" w14:textId="77777777" w:rsidR="006B0723" w:rsidRPr="006B0723" w:rsidRDefault="006B0723" w:rsidP="00AC0B02">
      <w:pPr>
        <w:numPr>
          <w:ilvl w:val="2"/>
          <w:numId w:val="23"/>
        </w:numPr>
        <w:suppressAutoHyphens/>
        <w:spacing w:line="360" w:lineRule="auto"/>
        <w:ind w:left="794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osoby wyznaczone przez niego do realizacji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, spełniają wymagania </w:t>
      </w:r>
      <w:r w:rsidRPr="006B0723">
        <w:rPr>
          <w:rFonts w:cs="Arial"/>
          <w:b/>
          <w:sz w:val="22"/>
          <w:szCs w:val="22"/>
        </w:rPr>
        <w:t>aktualnych przepisów o ochronie danych osobowych</w:t>
      </w:r>
      <w:r w:rsidRPr="006B0723">
        <w:rPr>
          <w:rFonts w:cs="Arial"/>
          <w:sz w:val="22"/>
          <w:szCs w:val="22"/>
        </w:rPr>
        <w:t xml:space="preserve">, w szczególności w zakresie znajomości tych przepisów i są upoważnione przez </w:t>
      </w:r>
      <w:r w:rsidRPr="006B0723">
        <w:rPr>
          <w:rFonts w:cs="Arial"/>
          <w:b/>
          <w:sz w:val="22"/>
          <w:szCs w:val="22"/>
        </w:rPr>
        <w:t>Wykonawcę</w:t>
      </w:r>
      <w:r w:rsidRPr="006B0723">
        <w:rPr>
          <w:rFonts w:cs="Arial"/>
          <w:sz w:val="22"/>
          <w:szCs w:val="22"/>
        </w:rPr>
        <w:t xml:space="preserve"> do przetwarzania danych osobowych, zgodnie z tymi przepisami;</w:t>
      </w:r>
    </w:p>
    <w:p w14:paraId="5BA2A7EE" w14:textId="409D7BF7" w:rsidR="006B0723" w:rsidRPr="006B0723" w:rsidRDefault="006B0723" w:rsidP="00AC0B02">
      <w:pPr>
        <w:numPr>
          <w:ilvl w:val="2"/>
          <w:numId w:val="23"/>
        </w:numPr>
        <w:suppressAutoHyphens/>
        <w:spacing w:line="360" w:lineRule="auto"/>
        <w:ind w:left="794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osoby wyznaczone przez niego do realizacji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 zobowiązały się do  zachowania tajemnicy w związku z przetwarzaniem danych osobowych w celu realizacji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, tzn. zachowania w tajemnicy danych osobowych oraz informacji dotyczących sposobów ich zabezpieczeń, zarówno w czasie trwania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, jak i po jej zakończeniu, bez względu na czas trwania ich stosunku pracy lub stosunku cywilno-prawnego z </w:t>
      </w:r>
      <w:r w:rsidRPr="006B0723">
        <w:rPr>
          <w:rFonts w:cs="Arial"/>
          <w:b/>
          <w:sz w:val="22"/>
          <w:szCs w:val="22"/>
        </w:rPr>
        <w:t>Wykonawcą</w:t>
      </w:r>
      <w:r w:rsidR="000765C5">
        <w:rPr>
          <w:rFonts w:cs="Arial"/>
          <w:bCs/>
          <w:sz w:val="22"/>
          <w:szCs w:val="22"/>
        </w:rPr>
        <w:t>.</w:t>
      </w:r>
    </w:p>
    <w:p w14:paraId="0A112E54" w14:textId="77777777" w:rsidR="006B0723" w:rsidRPr="006B0723" w:rsidRDefault="006B0723" w:rsidP="00AC0B02">
      <w:pPr>
        <w:numPr>
          <w:ilvl w:val="1"/>
          <w:numId w:val="26"/>
        </w:numPr>
        <w:suppressAutoHyphens/>
        <w:spacing w:line="360" w:lineRule="auto"/>
        <w:ind w:left="397" w:hanging="397"/>
        <w:rPr>
          <w:rFonts w:cs="Arial"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zobowiązuje się w szczególności, do:</w:t>
      </w:r>
    </w:p>
    <w:p w14:paraId="502B1053" w14:textId="77777777" w:rsidR="006B0723" w:rsidRPr="006B0723" w:rsidRDefault="006B0723" w:rsidP="00AC0B02">
      <w:pPr>
        <w:numPr>
          <w:ilvl w:val="0"/>
          <w:numId w:val="24"/>
        </w:numPr>
        <w:suppressAutoHyphens/>
        <w:spacing w:line="360" w:lineRule="auto"/>
        <w:ind w:left="794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podjęcia, przed rozpoczęciem przetwarzania powierzonych danych, o których mowa w § 3 ust. 1, środków zabezpieczających dane osobowe oraz spełnienia wymagań, o których mowa w ust. 1 i 2;</w:t>
      </w:r>
    </w:p>
    <w:p w14:paraId="1F1E28C1" w14:textId="77777777" w:rsidR="006B0723" w:rsidRPr="006B0723" w:rsidRDefault="006B0723" w:rsidP="00AC0B02">
      <w:pPr>
        <w:numPr>
          <w:ilvl w:val="0"/>
          <w:numId w:val="24"/>
        </w:numPr>
        <w:suppressAutoHyphens/>
        <w:spacing w:line="360" w:lineRule="auto"/>
        <w:ind w:left="794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przetwarzania powierzonych danych osobowych:</w:t>
      </w:r>
    </w:p>
    <w:p w14:paraId="630E3D77" w14:textId="77777777" w:rsidR="006B0723" w:rsidRPr="006B0723" w:rsidRDefault="006B0723" w:rsidP="00AC0B02">
      <w:pPr>
        <w:numPr>
          <w:ilvl w:val="1"/>
          <w:numId w:val="24"/>
        </w:numPr>
        <w:suppressAutoHyphens/>
        <w:spacing w:line="360" w:lineRule="auto"/>
        <w:ind w:left="1191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wyłącznie w celu i zakresie określonym w § 3 ust. 2 i 3,</w:t>
      </w:r>
    </w:p>
    <w:p w14:paraId="3458F7C4" w14:textId="77777777" w:rsidR="006B0723" w:rsidRPr="006B0723" w:rsidRDefault="006B0723" w:rsidP="00AC0B02">
      <w:pPr>
        <w:numPr>
          <w:ilvl w:val="1"/>
          <w:numId w:val="24"/>
        </w:numPr>
        <w:suppressAutoHyphens/>
        <w:spacing w:line="360" w:lineRule="auto"/>
        <w:ind w:left="1191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lastRenderedPageBreak/>
        <w:t xml:space="preserve">nie dłużej, niż jest to konieczne do realizacji </w:t>
      </w:r>
      <w:r w:rsidRPr="006B0723">
        <w:rPr>
          <w:rFonts w:cs="Arial"/>
          <w:b/>
          <w:bCs/>
          <w:sz w:val="22"/>
          <w:szCs w:val="22"/>
        </w:rPr>
        <w:t>Umowy właściwej</w:t>
      </w:r>
      <w:r w:rsidRPr="006B0723">
        <w:rPr>
          <w:rFonts w:cs="Arial"/>
          <w:sz w:val="22"/>
          <w:szCs w:val="22"/>
        </w:rPr>
        <w:t>,</w:t>
      </w:r>
    </w:p>
    <w:p w14:paraId="5425E581" w14:textId="77777777" w:rsidR="006B0723" w:rsidRPr="006B0723" w:rsidRDefault="006B0723" w:rsidP="00AC0B02">
      <w:pPr>
        <w:numPr>
          <w:ilvl w:val="1"/>
          <w:numId w:val="24"/>
        </w:numPr>
        <w:suppressAutoHyphens/>
        <w:spacing w:line="360" w:lineRule="auto"/>
        <w:ind w:left="1191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z zapewnieniem wymagań, o których mowa w ust. 1 i 2.</w:t>
      </w:r>
    </w:p>
    <w:p w14:paraId="4CE274C2" w14:textId="77777777" w:rsidR="006B0723" w:rsidRPr="006B0723" w:rsidRDefault="006B0723" w:rsidP="00AC0B02">
      <w:pPr>
        <w:numPr>
          <w:ilvl w:val="0"/>
          <w:numId w:val="24"/>
        </w:numPr>
        <w:suppressAutoHyphens/>
        <w:spacing w:line="360" w:lineRule="auto"/>
        <w:ind w:left="794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wspomagania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 przy uwzględnieniu charakteru przetwarzania danych osobowych:</w:t>
      </w:r>
    </w:p>
    <w:p w14:paraId="26A609B9" w14:textId="77777777" w:rsidR="006B0723" w:rsidRPr="006B0723" w:rsidRDefault="006B0723" w:rsidP="00AC0B02">
      <w:pPr>
        <w:numPr>
          <w:ilvl w:val="1"/>
          <w:numId w:val="24"/>
        </w:numPr>
        <w:suppressAutoHyphens/>
        <w:spacing w:line="360" w:lineRule="auto"/>
        <w:ind w:left="1191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 wywiązaniu się z obowiązku odpowiadania na żądania osoby, której dane dotyczą w zakresie wykonywania jej praw określonych w </w:t>
      </w:r>
      <w:r w:rsidRPr="006B0723">
        <w:rPr>
          <w:rFonts w:cs="Arial"/>
          <w:b/>
          <w:sz w:val="22"/>
          <w:szCs w:val="22"/>
        </w:rPr>
        <w:t>RODO,</w:t>
      </w:r>
      <w:r w:rsidRPr="006B0723">
        <w:rPr>
          <w:rFonts w:cs="Arial"/>
          <w:sz w:val="22"/>
          <w:szCs w:val="22"/>
        </w:rPr>
        <w:t xml:space="preserve"> poprzez odpowiednie środki techniczne i organizacyjne;</w:t>
      </w:r>
    </w:p>
    <w:p w14:paraId="4ACFD07A" w14:textId="77777777" w:rsidR="006B0723" w:rsidRPr="006B0723" w:rsidRDefault="006B0723" w:rsidP="00AC0B02">
      <w:pPr>
        <w:numPr>
          <w:ilvl w:val="1"/>
          <w:numId w:val="24"/>
        </w:numPr>
        <w:suppressAutoHyphens/>
        <w:spacing w:line="360" w:lineRule="auto"/>
        <w:ind w:left="1191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 wywiązywaniu się z obowiązków określonych w art. 32 - 36 </w:t>
      </w:r>
      <w:r w:rsidRPr="006B0723">
        <w:rPr>
          <w:rFonts w:cs="Arial"/>
          <w:b/>
          <w:sz w:val="22"/>
          <w:szCs w:val="22"/>
        </w:rPr>
        <w:t>RODO,</w:t>
      </w:r>
      <w:r w:rsidRPr="006B0723">
        <w:rPr>
          <w:rFonts w:cs="Arial"/>
          <w:sz w:val="22"/>
          <w:szCs w:val="22"/>
        </w:rPr>
        <w:t xml:space="preserve"> w zakresie posiadanych informacji;</w:t>
      </w:r>
    </w:p>
    <w:p w14:paraId="217DC318" w14:textId="07515DED" w:rsidR="006B0723" w:rsidRPr="006B0723" w:rsidRDefault="006B0723" w:rsidP="00AC0B02">
      <w:pPr>
        <w:numPr>
          <w:ilvl w:val="1"/>
          <w:numId w:val="24"/>
        </w:numPr>
        <w:suppressAutoHyphens/>
        <w:spacing w:line="360" w:lineRule="auto"/>
        <w:ind w:left="1191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 wywiązaniu się z obowiązku zapewnienia prawidłowości i aktualności danych osobowych poprzez niezwłoczne poinformowanie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, jeżeli </w:t>
      </w: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stwierdzi, </w:t>
      </w:r>
      <w:r w:rsidR="007D2FFC">
        <w:rPr>
          <w:rFonts w:cs="Arial"/>
          <w:sz w:val="22"/>
          <w:szCs w:val="22"/>
        </w:rPr>
        <w:br/>
      </w:r>
      <w:r w:rsidRPr="006B0723">
        <w:rPr>
          <w:rFonts w:cs="Arial"/>
          <w:sz w:val="22"/>
          <w:szCs w:val="22"/>
        </w:rPr>
        <w:t>że przetwarzane przez niego dane osobowe są nieprawidłowe lub nieaktualne.</w:t>
      </w:r>
    </w:p>
    <w:p w14:paraId="01CE2F5C" w14:textId="77777777" w:rsidR="006B0723" w:rsidRPr="006B0723" w:rsidRDefault="006B0723" w:rsidP="00AC0B02">
      <w:pPr>
        <w:numPr>
          <w:ilvl w:val="0"/>
          <w:numId w:val="24"/>
        </w:numPr>
        <w:suppressAutoHyphens/>
        <w:spacing w:line="360" w:lineRule="auto"/>
        <w:ind w:left="794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prowadzenia rejestru wszystkich kategorii czynności przetwarzania danych osobowych dokonywanych w imieniu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, zgodnie z wymaganiami art. 30 ust. 2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>.</w:t>
      </w:r>
    </w:p>
    <w:p w14:paraId="5DFB8C4D" w14:textId="77777777" w:rsidR="006B0723" w:rsidRPr="006B0723" w:rsidRDefault="006B0723" w:rsidP="00AC0B02">
      <w:pPr>
        <w:numPr>
          <w:ilvl w:val="1"/>
          <w:numId w:val="26"/>
        </w:numPr>
        <w:tabs>
          <w:tab w:val="num" w:pos="360"/>
          <w:tab w:val="num" w:pos="900"/>
        </w:tabs>
        <w:suppressAutoHyphens/>
        <w:spacing w:line="360" w:lineRule="auto"/>
        <w:ind w:left="397" w:hanging="397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 xml:space="preserve">Wykonawca </w:t>
      </w:r>
      <w:r w:rsidRPr="006B0723">
        <w:rPr>
          <w:rFonts w:cs="Arial"/>
          <w:sz w:val="22"/>
          <w:szCs w:val="22"/>
        </w:rPr>
        <w:t>zobowiązuje się</w:t>
      </w:r>
      <w:r w:rsidRPr="006B0723">
        <w:rPr>
          <w:rFonts w:cs="Arial"/>
          <w:b/>
          <w:bCs/>
          <w:sz w:val="22"/>
          <w:szCs w:val="22"/>
        </w:rPr>
        <w:t xml:space="preserve"> </w:t>
      </w:r>
      <w:r w:rsidRPr="006B0723">
        <w:rPr>
          <w:rFonts w:cs="Arial"/>
          <w:sz w:val="22"/>
          <w:szCs w:val="22"/>
        </w:rPr>
        <w:t>nie wykonywać żadnych zbędnych kopii powierzonych danych</w:t>
      </w:r>
      <w:r w:rsidRPr="006B0723">
        <w:rPr>
          <w:rFonts w:cs="Arial"/>
          <w:b/>
          <w:bCs/>
          <w:sz w:val="22"/>
          <w:szCs w:val="22"/>
        </w:rPr>
        <w:t>.</w:t>
      </w:r>
    </w:p>
    <w:p w14:paraId="3298B7D3" w14:textId="578D01C5" w:rsidR="006B0723" w:rsidRPr="00E52AEF" w:rsidRDefault="006B0723" w:rsidP="00AC0B02">
      <w:pPr>
        <w:numPr>
          <w:ilvl w:val="1"/>
          <w:numId w:val="26"/>
        </w:numPr>
        <w:tabs>
          <w:tab w:val="num" w:pos="360"/>
          <w:tab w:val="num" w:pos="900"/>
        </w:tabs>
        <w:suppressAutoHyphens/>
        <w:spacing w:line="360" w:lineRule="auto"/>
        <w:ind w:left="397" w:hanging="397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 xml:space="preserve">Wykonawca </w:t>
      </w:r>
      <w:r w:rsidRPr="006B0723">
        <w:rPr>
          <w:rFonts w:cs="Arial"/>
          <w:bCs/>
          <w:sz w:val="22"/>
          <w:szCs w:val="22"/>
        </w:rPr>
        <w:t xml:space="preserve">zobowiązuje się, niezwłocznie po zakończeniu przetwarzania danych osobowych </w:t>
      </w:r>
      <w:r w:rsidR="007D2FFC">
        <w:rPr>
          <w:rFonts w:cs="Arial"/>
          <w:bCs/>
          <w:sz w:val="22"/>
          <w:szCs w:val="22"/>
        </w:rPr>
        <w:br/>
      </w:r>
      <w:r w:rsidRPr="006B0723">
        <w:rPr>
          <w:rFonts w:cs="Arial"/>
          <w:bCs/>
          <w:sz w:val="22"/>
          <w:szCs w:val="22"/>
        </w:rPr>
        <w:t xml:space="preserve">(po zakończeniu realizacji </w:t>
      </w:r>
      <w:r w:rsidRPr="006B0723">
        <w:rPr>
          <w:rFonts w:cs="Arial"/>
          <w:b/>
          <w:bCs/>
          <w:sz w:val="22"/>
          <w:szCs w:val="22"/>
        </w:rPr>
        <w:t>Umowy właściwej</w:t>
      </w:r>
      <w:r w:rsidRPr="006B0723">
        <w:rPr>
          <w:rFonts w:cs="Arial"/>
          <w:bCs/>
          <w:sz w:val="22"/>
          <w:szCs w:val="22"/>
        </w:rPr>
        <w:t>),</w:t>
      </w:r>
      <w:r w:rsidRPr="006B0723">
        <w:rPr>
          <w:rFonts w:cs="Arial"/>
          <w:sz w:val="22"/>
          <w:szCs w:val="22"/>
        </w:rPr>
        <w:t xml:space="preserve"> zgodnie z decyzją </w:t>
      </w:r>
      <w:r w:rsidRPr="006B0723">
        <w:rPr>
          <w:rFonts w:cs="Arial"/>
          <w:b/>
          <w:sz w:val="22"/>
          <w:szCs w:val="22"/>
        </w:rPr>
        <w:t>Zamawiającego</w:t>
      </w:r>
      <w:r w:rsidR="00E52AEF">
        <w:rPr>
          <w:rFonts w:cs="Arial"/>
          <w:sz w:val="22"/>
          <w:szCs w:val="22"/>
          <w:vertAlign w:val="superscript"/>
        </w:rPr>
        <w:t xml:space="preserve"> </w:t>
      </w:r>
      <w:r w:rsidRPr="00E52AEF">
        <w:rPr>
          <w:rFonts w:cs="Arial"/>
          <w:sz w:val="22"/>
          <w:szCs w:val="22"/>
        </w:rPr>
        <w:t xml:space="preserve">zwrócić wszystkie dane osobowe - w przypadku gdy dane osobowe zostały przekazane </w:t>
      </w:r>
      <w:r w:rsidRPr="00E52AEF">
        <w:rPr>
          <w:rFonts w:cs="Arial"/>
          <w:b/>
          <w:sz w:val="22"/>
          <w:szCs w:val="22"/>
        </w:rPr>
        <w:t>Wykonawcy</w:t>
      </w:r>
      <w:r w:rsidRPr="00E52AEF">
        <w:rPr>
          <w:rFonts w:cs="Arial"/>
          <w:sz w:val="22"/>
          <w:szCs w:val="22"/>
        </w:rPr>
        <w:t xml:space="preserve"> </w:t>
      </w:r>
      <w:r w:rsidR="00E52AEF">
        <w:rPr>
          <w:rFonts w:cs="Arial"/>
          <w:sz w:val="22"/>
          <w:szCs w:val="22"/>
        </w:rPr>
        <w:br/>
      </w:r>
      <w:r w:rsidRPr="00E52AEF">
        <w:rPr>
          <w:rFonts w:cs="Arial"/>
          <w:sz w:val="22"/>
          <w:szCs w:val="22"/>
        </w:rPr>
        <w:t xml:space="preserve">na nośniku, </w:t>
      </w:r>
      <w:r w:rsidRPr="00E52AEF">
        <w:rPr>
          <w:rFonts w:cs="Arial"/>
          <w:b/>
          <w:bCs/>
          <w:sz w:val="22"/>
          <w:szCs w:val="22"/>
        </w:rPr>
        <w:t>Wykonawca</w:t>
      </w:r>
      <w:r w:rsidRPr="00E52AEF">
        <w:rPr>
          <w:rFonts w:cs="Arial"/>
          <w:sz w:val="22"/>
          <w:szCs w:val="22"/>
        </w:rPr>
        <w:t xml:space="preserve"> zobowiązuje się zwrócić nośnik zgodnie z zapisami § 6</w:t>
      </w:r>
      <w:r w:rsidRPr="00E52AEF">
        <w:rPr>
          <w:rFonts w:cs="Arial"/>
          <w:b/>
          <w:bCs/>
          <w:sz w:val="22"/>
          <w:szCs w:val="22"/>
        </w:rPr>
        <w:t xml:space="preserve"> </w:t>
      </w:r>
      <w:r w:rsidRPr="00E52AEF">
        <w:rPr>
          <w:rFonts w:cs="Arial"/>
          <w:sz w:val="22"/>
          <w:szCs w:val="22"/>
        </w:rPr>
        <w:t xml:space="preserve">ust. 1 </w:t>
      </w:r>
      <w:r w:rsidR="00E52AEF">
        <w:rPr>
          <w:rFonts w:cs="Arial"/>
          <w:sz w:val="22"/>
          <w:szCs w:val="22"/>
        </w:rPr>
        <w:br/>
      </w:r>
      <w:r w:rsidRPr="00E52AEF">
        <w:rPr>
          <w:rFonts w:cs="Arial"/>
          <w:sz w:val="22"/>
          <w:szCs w:val="22"/>
        </w:rPr>
        <w:t xml:space="preserve">wraz z wszelkimi kopiami nośników, których wykonanie </w:t>
      </w:r>
      <w:r w:rsidRPr="00E52AEF">
        <w:rPr>
          <w:rFonts w:cs="Arial"/>
          <w:b/>
          <w:sz w:val="22"/>
          <w:szCs w:val="22"/>
        </w:rPr>
        <w:t>Wykonawca</w:t>
      </w:r>
      <w:r w:rsidRPr="00E52AEF">
        <w:rPr>
          <w:rFonts w:cs="Arial"/>
          <w:sz w:val="22"/>
          <w:szCs w:val="22"/>
        </w:rPr>
        <w:t xml:space="preserve"> uznał za niezbędne </w:t>
      </w:r>
      <w:r w:rsidR="00E52AEF">
        <w:rPr>
          <w:rFonts w:cs="Arial"/>
          <w:sz w:val="22"/>
          <w:szCs w:val="22"/>
        </w:rPr>
        <w:br/>
      </w:r>
      <w:r w:rsidRPr="00E52AEF">
        <w:rPr>
          <w:rFonts w:cs="Arial"/>
          <w:sz w:val="22"/>
          <w:szCs w:val="22"/>
        </w:rPr>
        <w:t xml:space="preserve">do realizacji </w:t>
      </w:r>
      <w:r w:rsidRPr="00E52AEF">
        <w:rPr>
          <w:rFonts w:cs="Arial"/>
          <w:b/>
          <w:bCs/>
          <w:sz w:val="22"/>
          <w:szCs w:val="22"/>
        </w:rPr>
        <w:t>Umowy właściwej</w:t>
      </w:r>
      <w:r w:rsidR="00E52AEF">
        <w:rPr>
          <w:rFonts w:cs="Arial"/>
          <w:b/>
          <w:bCs/>
          <w:sz w:val="22"/>
          <w:szCs w:val="22"/>
        </w:rPr>
        <w:t xml:space="preserve">, </w:t>
      </w:r>
      <w:r w:rsidRPr="00E52AEF">
        <w:rPr>
          <w:rFonts w:cs="Arial"/>
          <w:sz w:val="22"/>
          <w:szCs w:val="22"/>
        </w:rPr>
        <w:t xml:space="preserve">chyba że przepisy prawa nakładają na </w:t>
      </w:r>
      <w:r w:rsidRPr="00E52AEF">
        <w:rPr>
          <w:rFonts w:cs="Arial"/>
          <w:b/>
          <w:sz w:val="22"/>
          <w:szCs w:val="22"/>
        </w:rPr>
        <w:t>Wykonawcę</w:t>
      </w:r>
      <w:r w:rsidRPr="00E52AEF">
        <w:rPr>
          <w:rFonts w:cs="Arial"/>
          <w:sz w:val="22"/>
          <w:szCs w:val="22"/>
        </w:rPr>
        <w:t xml:space="preserve"> obowiązek ich przechowywania. W takim przypadku </w:t>
      </w:r>
      <w:r w:rsidRPr="00E52AEF">
        <w:rPr>
          <w:rFonts w:cs="Arial"/>
          <w:b/>
          <w:sz w:val="22"/>
          <w:szCs w:val="22"/>
        </w:rPr>
        <w:t>Wykonawca</w:t>
      </w:r>
      <w:r w:rsidRPr="00E52AEF">
        <w:rPr>
          <w:rFonts w:cs="Arial"/>
          <w:sz w:val="22"/>
          <w:szCs w:val="22"/>
        </w:rPr>
        <w:t xml:space="preserve"> zobowiązany jest poinformować pisemnie </w:t>
      </w:r>
      <w:r w:rsidRPr="00E52AEF">
        <w:rPr>
          <w:rFonts w:cs="Arial"/>
          <w:b/>
          <w:sz w:val="22"/>
          <w:szCs w:val="22"/>
        </w:rPr>
        <w:t>Zamawiającego</w:t>
      </w:r>
      <w:r w:rsidRPr="00E52AEF">
        <w:rPr>
          <w:rFonts w:cs="Arial"/>
          <w:sz w:val="22"/>
          <w:szCs w:val="22"/>
        </w:rPr>
        <w:t>, wskazując podstawę prawną dalszego przechowywania danych osobowych.</w:t>
      </w:r>
    </w:p>
    <w:p w14:paraId="27D0F451" w14:textId="77777777" w:rsidR="006B0723" w:rsidRPr="006B0723" w:rsidRDefault="006B0723" w:rsidP="00AC0B02">
      <w:pPr>
        <w:numPr>
          <w:ilvl w:val="0"/>
          <w:numId w:val="48"/>
        </w:numPr>
        <w:suppressAutoHyphens/>
        <w:spacing w:line="360" w:lineRule="auto"/>
        <w:ind w:left="397" w:hanging="397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zobowiązuje się zawiadamiać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 za pośrednictwem adresu e-mail: iod.plk@plk-sa.pl, z jednoczesnym podaniem numeru </w:t>
      </w:r>
      <w:r w:rsidRPr="006B0723">
        <w:rPr>
          <w:rFonts w:cs="Arial"/>
          <w:b/>
          <w:sz w:val="22"/>
          <w:szCs w:val="22"/>
        </w:rPr>
        <w:t xml:space="preserve">Umowy właściwej i Umowy powierzenia, </w:t>
      </w:r>
      <w:r w:rsidRPr="006B0723">
        <w:rPr>
          <w:rFonts w:cs="Arial"/>
          <w:sz w:val="22"/>
          <w:szCs w:val="22"/>
        </w:rPr>
        <w:t xml:space="preserve">o każdym, związanym z realizacją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>:</w:t>
      </w:r>
    </w:p>
    <w:p w14:paraId="16399907" w14:textId="77777777" w:rsidR="006B0723" w:rsidRPr="006B0723" w:rsidRDefault="006B0723" w:rsidP="00AC0B02">
      <w:pPr>
        <w:numPr>
          <w:ilvl w:val="1"/>
          <w:numId w:val="35"/>
        </w:numPr>
        <w:suppressAutoHyphens/>
        <w:spacing w:line="360" w:lineRule="auto"/>
        <w:ind w:left="794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żądaniu udostępnienia danych osobowych – bez zbędnej zwłoki;</w:t>
      </w:r>
    </w:p>
    <w:p w14:paraId="3AB04D9A" w14:textId="77777777" w:rsidR="006B0723" w:rsidRPr="006B0723" w:rsidRDefault="006B0723" w:rsidP="00AC0B02">
      <w:pPr>
        <w:numPr>
          <w:ilvl w:val="1"/>
          <w:numId w:val="35"/>
        </w:numPr>
        <w:suppressAutoHyphens/>
        <w:spacing w:line="360" w:lineRule="auto"/>
        <w:ind w:left="794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udostępnieniu danych osobowych uprawnionemu podmiotowi – bez zbędnej zwłoki;</w:t>
      </w:r>
    </w:p>
    <w:p w14:paraId="189DDF4B" w14:textId="5789D701" w:rsidR="006B0723" w:rsidRPr="006B0723" w:rsidRDefault="006B0723" w:rsidP="00AC0B02">
      <w:pPr>
        <w:numPr>
          <w:ilvl w:val="1"/>
          <w:numId w:val="35"/>
        </w:numPr>
        <w:suppressAutoHyphens/>
        <w:spacing w:line="360" w:lineRule="auto"/>
        <w:ind w:left="794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wniosku osoby, której dane dotyczą, związanym z wypełnianiem jej praw wynikających z </w:t>
      </w:r>
      <w:r w:rsidRPr="006B0723">
        <w:rPr>
          <w:rFonts w:cs="Arial"/>
          <w:b/>
          <w:sz w:val="22"/>
          <w:szCs w:val="22"/>
        </w:rPr>
        <w:t xml:space="preserve">RODO </w:t>
      </w:r>
      <w:r w:rsidRPr="006B0723">
        <w:rPr>
          <w:rFonts w:cs="Arial"/>
          <w:sz w:val="22"/>
          <w:szCs w:val="22"/>
        </w:rPr>
        <w:t xml:space="preserve">- najpóźniej w dniu następnym po wpłynięciu żądania. </w:t>
      </w:r>
      <w:r w:rsidRPr="006B0723">
        <w:rPr>
          <w:rFonts w:cs="Arial"/>
          <w:b/>
          <w:sz w:val="22"/>
          <w:szCs w:val="22"/>
        </w:rPr>
        <w:t>Wykonawc</w:t>
      </w:r>
      <w:r w:rsidRPr="006B0723">
        <w:rPr>
          <w:rFonts w:cs="Arial"/>
          <w:sz w:val="22"/>
          <w:szCs w:val="22"/>
        </w:rPr>
        <w:t xml:space="preserve">a nie odpowiada </w:t>
      </w:r>
      <w:r w:rsidR="007D2FFC">
        <w:rPr>
          <w:rFonts w:cs="Arial"/>
          <w:sz w:val="22"/>
          <w:szCs w:val="22"/>
        </w:rPr>
        <w:br/>
      </w:r>
      <w:r w:rsidRPr="006B0723">
        <w:rPr>
          <w:rFonts w:cs="Arial"/>
          <w:sz w:val="22"/>
          <w:szCs w:val="22"/>
        </w:rPr>
        <w:t xml:space="preserve">na taki wniosek samodzielnie, chyba że </w:t>
      </w:r>
      <w:r w:rsidRPr="006B0723">
        <w:rPr>
          <w:rFonts w:cs="Arial"/>
          <w:b/>
          <w:sz w:val="22"/>
          <w:szCs w:val="22"/>
        </w:rPr>
        <w:t>Zamawiając</w:t>
      </w:r>
      <w:r w:rsidRPr="006B0723">
        <w:rPr>
          <w:rFonts w:cs="Arial"/>
          <w:sz w:val="22"/>
          <w:szCs w:val="22"/>
        </w:rPr>
        <w:t>y wyraził na to zgodę, w sposób udokumentowany;</w:t>
      </w:r>
    </w:p>
    <w:p w14:paraId="7B8C0B9F" w14:textId="77777777" w:rsidR="006B0723" w:rsidRPr="006B0723" w:rsidRDefault="006B0723" w:rsidP="00AC0B02">
      <w:pPr>
        <w:numPr>
          <w:ilvl w:val="1"/>
          <w:numId w:val="35"/>
        </w:numPr>
        <w:suppressAutoHyphens/>
        <w:spacing w:line="360" w:lineRule="auto"/>
        <w:ind w:left="794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stwierdzonym incydencie naruszenia ochrony danych osobowych wraz z przekazaniem wszelkich informacji dotyczących incydentu, zgodnie z art. 33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 xml:space="preserve">, będących w posiadaniu </w:t>
      </w:r>
      <w:r w:rsidRPr="006B0723">
        <w:rPr>
          <w:rFonts w:cs="Arial"/>
          <w:b/>
          <w:sz w:val="22"/>
          <w:szCs w:val="22"/>
        </w:rPr>
        <w:lastRenderedPageBreak/>
        <w:t>Wykonawcy</w:t>
      </w:r>
      <w:r w:rsidRPr="006B0723">
        <w:rPr>
          <w:rFonts w:cs="Arial"/>
          <w:sz w:val="22"/>
          <w:szCs w:val="22"/>
        </w:rPr>
        <w:t xml:space="preserve"> - nie później, niż w ciągu 2 godzin od momentu stwierdzenia incydentu naruszenia, a także w przypadku pozyskania dodatkowych informacji w późniejszym czasie, przekazywać je bez zbędnej zwłoki na bieżąco. Zgłoszenie to powinno zawierać co najmniej:</w:t>
      </w:r>
    </w:p>
    <w:p w14:paraId="46A6C8A0" w14:textId="77777777" w:rsidR="006B0723" w:rsidRPr="006B0723" w:rsidRDefault="006B0723" w:rsidP="00AC0B02">
      <w:pPr>
        <w:numPr>
          <w:ilvl w:val="0"/>
          <w:numId w:val="42"/>
        </w:numPr>
        <w:suppressAutoHyphens/>
        <w:spacing w:line="360" w:lineRule="auto"/>
        <w:ind w:left="1191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ogólny opis naruszenia (jak doszło do naruszenia ochrony danych, np. czy naruszenie było zamierzone, czy też przypadkowe);</w:t>
      </w:r>
    </w:p>
    <w:p w14:paraId="076B7154" w14:textId="77777777" w:rsidR="006B0723" w:rsidRPr="006B0723" w:rsidRDefault="006B0723" w:rsidP="00AC0B02">
      <w:pPr>
        <w:numPr>
          <w:ilvl w:val="0"/>
          <w:numId w:val="42"/>
        </w:numPr>
        <w:suppressAutoHyphens/>
        <w:spacing w:line="360" w:lineRule="auto"/>
        <w:ind w:left="1191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opis charakteru naruszenia (w tym, w miarę możliwości, kategorie i przybliżoną liczbę osób, których dane dotyczą, wpisów danych, których dotyczyło naruszenie oraz atrybutów bezpieczeństwa informacji, które naruszono: poufność, integralność, dostępność);</w:t>
      </w:r>
    </w:p>
    <w:p w14:paraId="3FE756C4" w14:textId="77777777" w:rsidR="006B0723" w:rsidRPr="006B0723" w:rsidRDefault="006B0723" w:rsidP="00AC0B02">
      <w:pPr>
        <w:numPr>
          <w:ilvl w:val="0"/>
          <w:numId w:val="42"/>
        </w:numPr>
        <w:suppressAutoHyphens/>
        <w:spacing w:line="360" w:lineRule="auto"/>
        <w:ind w:left="1191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kontekst przetwarzania (czy naruszenie dotyczy danych podstawowych, danych behawioralnych, danych finansowych, czy danych szczególnej kategorii);</w:t>
      </w:r>
    </w:p>
    <w:p w14:paraId="28F88056" w14:textId="77777777" w:rsidR="006B0723" w:rsidRPr="006B0723" w:rsidRDefault="006B0723" w:rsidP="00AC0B02">
      <w:pPr>
        <w:numPr>
          <w:ilvl w:val="0"/>
          <w:numId w:val="42"/>
        </w:numPr>
        <w:suppressAutoHyphens/>
        <w:spacing w:line="360" w:lineRule="auto"/>
        <w:ind w:left="1191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dane punktu kontaktowego, w którym można uzyskać więcej informacji na temat naruszenia ochrony danych osobowych;</w:t>
      </w:r>
    </w:p>
    <w:p w14:paraId="606022A1" w14:textId="027416AE" w:rsidR="006B0723" w:rsidRPr="006B0723" w:rsidRDefault="006B0723" w:rsidP="00AC0B02">
      <w:pPr>
        <w:numPr>
          <w:ilvl w:val="0"/>
          <w:numId w:val="42"/>
        </w:numPr>
        <w:suppressAutoHyphens/>
        <w:spacing w:line="360" w:lineRule="auto"/>
        <w:ind w:left="1191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wskazanie prawdopodobnych konsekwencji naruszenia oraz środków, które zostały lub</w:t>
      </w:r>
      <w:r>
        <w:rPr>
          <w:rFonts w:cs="Arial"/>
          <w:sz w:val="22"/>
          <w:szCs w:val="22"/>
        </w:rPr>
        <w:t> </w:t>
      </w:r>
      <w:r w:rsidRPr="006B0723">
        <w:rPr>
          <w:rFonts w:cs="Arial"/>
          <w:sz w:val="22"/>
          <w:szCs w:val="22"/>
        </w:rPr>
        <w:t>mają zostać wprowadzone w celu zaradzenia naruszeniu, w tym w celu zminimalizowania jego ewentualnych negatywnych skutków.</w:t>
      </w:r>
    </w:p>
    <w:p w14:paraId="631D6DF3" w14:textId="77777777" w:rsidR="006B0723" w:rsidRPr="006B0723" w:rsidRDefault="006B0723" w:rsidP="002212A1">
      <w:pPr>
        <w:suppressAutoHyphens/>
        <w:spacing w:line="360" w:lineRule="auto"/>
        <w:ind w:left="0" w:firstLine="0"/>
        <w:jc w:val="center"/>
      </w:pPr>
      <w:bookmarkStart w:id="9" w:name="_Toc139275267"/>
      <w:bookmarkStart w:id="10" w:name="_Toc156387213"/>
      <w:r w:rsidRPr="006B0723">
        <w:rPr>
          <w:b/>
          <w:bCs/>
        </w:rPr>
        <w:t>§ 5.</w:t>
      </w:r>
      <w:bookmarkEnd w:id="9"/>
      <w:bookmarkEnd w:id="10"/>
    </w:p>
    <w:p w14:paraId="7B0FFFF4" w14:textId="77777777" w:rsidR="006B0723" w:rsidRPr="006B0723" w:rsidRDefault="006B0723" w:rsidP="00AC0B02">
      <w:pPr>
        <w:suppressAutoHyphens/>
        <w:spacing w:line="360" w:lineRule="auto"/>
        <w:ind w:left="0" w:firstLine="0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Jako podmiot, któremu </w:t>
      </w:r>
      <w:r w:rsidRPr="006B0723">
        <w:rPr>
          <w:rFonts w:cs="Arial"/>
          <w:b/>
          <w:sz w:val="22"/>
          <w:szCs w:val="22"/>
        </w:rPr>
        <w:t>Zamawiający</w:t>
      </w:r>
      <w:r w:rsidRPr="006B0723">
        <w:rPr>
          <w:rFonts w:cs="Arial"/>
          <w:sz w:val="22"/>
          <w:szCs w:val="22"/>
        </w:rPr>
        <w:t xml:space="preserve"> powierza przetwarzanie danych osobowych, </w:t>
      </w:r>
      <w:r w:rsidRPr="006B0723">
        <w:rPr>
          <w:rFonts w:cs="Arial"/>
          <w:b/>
          <w:bCs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ponosi odpowiedzialność w zakresie przestrzegania </w:t>
      </w:r>
      <w:r w:rsidRPr="006B0723">
        <w:rPr>
          <w:rFonts w:cs="Arial"/>
          <w:b/>
          <w:sz w:val="22"/>
          <w:szCs w:val="22"/>
        </w:rPr>
        <w:t>aktualnych przepisów o ochronie danych osobowych</w:t>
      </w:r>
      <w:r w:rsidRPr="006B0723">
        <w:rPr>
          <w:rFonts w:cs="Arial"/>
          <w:sz w:val="22"/>
          <w:szCs w:val="22"/>
        </w:rPr>
        <w:t>, tzn.:</w:t>
      </w:r>
    </w:p>
    <w:p w14:paraId="2FDB3D6F" w14:textId="77777777" w:rsidR="006B0723" w:rsidRPr="006B0723" w:rsidRDefault="006B0723" w:rsidP="00AC0B02">
      <w:pPr>
        <w:numPr>
          <w:ilvl w:val="2"/>
          <w:numId w:val="37"/>
        </w:numPr>
        <w:suppressAutoHyphens/>
        <w:spacing w:line="360" w:lineRule="auto"/>
        <w:ind w:left="794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 zakresie obowiązków, jakie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 xml:space="preserve"> nakłada wprost na podmiot przetwarzający;</w:t>
      </w:r>
    </w:p>
    <w:p w14:paraId="08D0A6AA" w14:textId="77777777" w:rsidR="006B0723" w:rsidRPr="006B0723" w:rsidRDefault="006B0723" w:rsidP="00AC0B02">
      <w:pPr>
        <w:numPr>
          <w:ilvl w:val="2"/>
          <w:numId w:val="37"/>
        </w:numPr>
        <w:suppressAutoHyphens/>
        <w:spacing w:line="360" w:lineRule="auto"/>
        <w:ind w:left="794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przez cały okres trwania </w:t>
      </w:r>
      <w:r w:rsidRPr="006B0723">
        <w:rPr>
          <w:rFonts w:cs="Arial"/>
          <w:b/>
          <w:sz w:val="22"/>
          <w:szCs w:val="22"/>
        </w:rPr>
        <w:t>Umowy właściwej</w:t>
      </w:r>
      <w:r w:rsidRPr="006B0723">
        <w:rPr>
          <w:rFonts w:cs="Arial"/>
          <w:sz w:val="22"/>
          <w:szCs w:val="22"/>
        </w:rPr>
        <w:t xml:space="preserve"> - w zakresie przestrzegania postanowień </w:t>
      </w:r>
      <w:r w:rsidRPr="006B0723">
        <w:rPr>
          <w:rFonts w:cs="Arial"/>
          <w:b/>
          <w:sz w:val="22"/>
          <w:szCs w:val="22"/>
        </w:rPr>
        <w:t>Umowy właściwej</w:t>
      </w:r>
      <w:r w:rsidRPr="006B0723">
        <w:rPr>
          <w:rFonts w:cs="Arial"/>
          <w:sz w:val="22"/>
          <w:szCs w:val="22"/>
        </w:rPr>
        <w:t xml:space="preserve"> i </w:t>
      </w:r>
      <w:r w:rsidRPr="006B0723">
        <w:rPr>
          <w:rFonts w:cs="Arial"/>
          <w:b/>
          <w:sz w:val="22"/>
          <w:szCs w:val="22"/>
        </w:rPr>
        <w:t>Umowy powierzenia.</w:t>
      </w:r>
    </w:p>
    <w:p w14:paraId="47968B58" w14:textId="77777777" w:rsidR="006B0723" w:rsidRPr="006B0723" w:rsidRDefault="006B0723" w:rsidP="002212A1">
      <w:pPr>
        <w:suppressAutoHyphens/>
        <w:spacing w:line="360" w:lineRule="auto"/>
        <w:ind w:left="0" w:firstLine="0"/>
        <w:jc w:val="center"/>
      </w:pPr>
      <w:bookmarkStart w:id="11" w:name="_Toc139275268"/>
      <w:bookmarkStart w:id="12" w:name="_Toc156387214"/>
      <w:r w:rsidRPr="006B0723">
        <w:rPr>
          <w:b/>
          <w:bCs/>
        </w:rPr>
        <w:t>§ 6.</w:t>
      </w:r>
      <w:bookmarkEnd w:id="11"/>
      <w:bookmarkEnd w:id="12"/>
    </w:p>
    <w:p w14:paraId="5EDD8979" w14:textId="4719CC83" w:rsidR="006B0723" w:rsidRPr="00A17A85" w:rsidRDefault="00A17A85" w:rsidP="00A17A85">
      <w:pPr>
        <w:numPr>
          <w:ilvl w:val="0"/>
          <w:numId w:val="27"/>
        </w:numPr>
        <w:suppressAutoHyphens/>
        <w:spacing w:line="360" w:lineRule="auto"/>
        <w:ind w:left="397" w:hanging="397"/>
        <w:rPr>
          <w:rFonts w:cs="Arial"/>
          <w:sz w:val="22"/>
          <w:szCs w:val="22"/>
        </w:rPr>
      </w:pPr>
      <w:r w:rsidRPr="00A17A85">
        <w:rPr>
          <w:rFonts w:cs="Arial"/>
          <w:sz w:val="22"/>
          <w:szCs w:val="22"/>
        </w:rPr>
        <w:t xml:space="preserve">Z </w:t>
      </w:r>
      <w:r w:rsidRPr="00A17A85">
        <w:rPr>
          <w:rFonts w:cs="Arial"/>
          <w:b/>
          <w:bCs/>
          <w:sz w:val="22"/>
          <w:szCs w:val="22"/>
        </w:rPr>
        <w:t>Umowy właściwej</w:t>
      </w:r>
      <w:r w:rsidRPr="00A17A85">
        <w:rPr>
          <w:rFonts w:cs="Arial"/>
          <w:sz w:val="22"/>
          <w:szCs w:val="22"/>
        </w:rPr>
        <w:t xml:space="preserve"> nie wynika konieczność fizycznego przekazania danych osobowych Wykonawcy na nośniku informatycznym</w:t>
      </w:r>
      <w:r w:rsidR="00FD4881" w:rsidRPr="00A17A85">
        <w:rPr>
          <w:rFonts w:cs="Arial"/>
          <w:sz w:val="22"/>
          <w:szCs w:val="22"/>
        </w:rPr>
        <w:t>.</w:t>
      </w:r>
    </w:p>
    <w:p w14:paraId="5458EF04" w14:textId="7F36AF71" w:rsidR="006B0723" w:rsidRPr="006B0723" w:rsidDel="00261442" w:rsidRDefault="00A17A85" w:rsidP="00AC0B02">
      <w:pPr>
        <w:numPr>
          <w:ilvl w:val="0"/>
          <w:numId w:val="27"/>
        </w:numPr>
        <w:suppressAutoHyphens/>
        <w:spacing w:line="360" w:lineRule="auto"/>
        <w:ind w:left="397" w:hanging="397"/>
        <w:rPr>
          <w:del w:id="13" w:author="Gajda Maja" w:date="2025-12-08T08:18:00Z" w16du:dateUtc="2025-12-08T07:18:00Z"/>
          <w:rFonts w:cs="Arial"/>
          <w:color w:val="000000"/>
          <w:sz w:val="22"/>
          <w:szCs w:val="22"/>
        </w:rPr>
      </w:pPr>
      <w:commentRangeStart w:id="14"/>
      <w:del w:id="15" w:author="Gajda Maja" w:date="2025-12-08T08:18:00Z" w16du:dateUtc="2025-12-08T07:18:00Z">
        <w:r w:rsidRPr="00A17A85" w:rsidDel="00261442">
          <w:rPr>
            <w:rFonts w:cs="Arial"/>
            <w:b/>
            <w:bCs/>
            <w:color w:val="000000"/>
            <w:sz w:val="22"/>
            <w:szCs w:val="22"/>
          </w:rPr>
          <w:delText>Wykonawca</w:delText>
        </w:r>
        <w:r w:rsidRPr="00A17A85" w:rsidDel="00261442">
          <w:rPr>
            <w:rFonts w:cs="Arial"/>
            <w:color w:val="000000"/>
            <w:sz w:val="22"/>
            <w:szCs w:val="22"/>
          </w:rPr>
          <w:delText xml:space="preserve"> zobowiązuje się nie wykonywać żadnych zbędnych kopii powierzonych danych</w:delText>
        </w:r>
        <w:r w:rsidR="006B0723" w:rsidRPr="006B0723" w:rsidDel="00261442">
          <w:rPr>
            <w:rFonts w:cs="Arial"/>
            <w:color w:val="000000"/>
            <w:sz w:val="22"/>
            <w:szCs w:val="22"/>
          </w:rPr>
          <w:delText>.</w:delText>
        </w:r>
      </w:del>
      <w:commentRangeEnd w:id="14"/>
      <w:r w:rsidR="00261442">
        <w:rPr>
          <w:rStyle w:val="Odwoaniedokomentarza"/>
        </w:rPr>
        <w:commentReference w:id="14"/>
      </w:r>
    </w:p>
    <w:p w14:paraId="72D64C95" w14:textId="77777777" w:rsidR="006B0723" w:rsidRPr="006B0723" w:rsidRDefault="006B0723" w:rsidP="002212A1">
      <w:pPr>
        <w:suppressAutoHyphens/>
        <w:spacing w:line="360" w:lineRule="auto"/>
        <w:ind w:left="0" w:firstLine="0"/>
        <w:jc w:val="center"/>
      </w:pPr>
      <w:bookmarkStart w:id="16" w:name="_Toc139275269"/>
      <w:bookmarkStart w:id="17" w:name="_Toc156387215"/>
      <w:r w:rsidRPr="006B0723">
        <w:rPr>
          <w:b/>
          <w:bCs/>
        </w:rPr>
        <w:t>§ 7.</w:t>
      </w:r>
      <w:bookmarkEnd w:id="16"/>
      <w:bookmarkEnd w:id="17"/>
    </w:p>
    <w:p w14:paraId="4A06DBBA" w14:textId="5E0A258A" w:rsidR="006B0723" w:rsidRPr="004C7C94" w:rsidRDefault="006B0723" w:rsidP="00AC0B02">
      <w:pPr>
        <w:numPr>
          <w:ilvl w:val="0"/>
          <w:numId w:val="28"/>
        </w:numPr>
        <w:tabs>
          <w:tab w:val="num" w:pos="360"/>
        </w:tabs>
        <w:suppressAutoHyphens/>
        <w:spacing w:line="360" w:lineRule="auto"/>
        <w:ind w:left="397" w:hanging="397"/>
        <w:rPr>
          <w:rFonts w:cs="Arial"/>
          <w:bCs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Wykonawca</w:t>
      </w:r>
      <w:r w:rsidR="004C7C94">
        <w:rPr>
          <w:rFonts w:cs="Arial"/>
          <w:b/>
          <w:bCs/>
          <w:sz w:val="22"/>
          <w:szCs w:val="22"/>
        </w:rPr>
        <w:t xml:space="preserve"> </w:t>
      </w:r>
      <w:r w:rsidRPr="004C7C94">
        <w:rPr>
          <w:rFonts w:cs="Arial"/>
          <w:bCs/>
          <w:sz w:val="22"/>
          <w:szCs w:val="22"/>
        </w:rPr>
        <w:t>nie ma zgody</w:t>
      </w:r>
      <w:r w:rsidRPr="004C7C94">
        <w:rPr>
          <w:rFonts w:cs="Arial"/>
          <w:b/>
          <w:bCs/>
          <w:sz w:val="22"/>
          <w:szCs w:val="22"/>
        </w:rPr>
        <w:t xml:space="preserve"> Zamawiającego </w:t>
      </w:r>
      <w:r w:rsidRPr="004C7C94">
        <w:rPr>
          <w:rFonts w:cs="Arial"/>
          <w:bCs/>
          <w:sz w:val="22"/>
          <w:szCs w:val="22"/>
        </w:rPr>
        <w:t xml:space="preserve">na transfer danych osobowych do państwa nienależącego do Europejskiego Obszaru Gospodarczego (państwa trzeciego), jak również </w:t>
      </w:r>
      <w:r w:rsidR="007D2FFC">
        <w:rPr>
          <w:rFonts w:cs="Arial"/>
          <w:bCs/>
          <w:sz w:val="22"/>
          <w:szCs w:val="22"/>
        </w:rPr>
        <w:br/>
      </w:r>
      <w:r w:rsidRPr="004C7C94">
        <w:rPr>
          <w:rFonts w:cs="Arial"/>
          <w:bCs/>
          <w:sz w:val="22"/>
          <w:szCs w:val="22"/>
        </w:rPr>
        <w:t xml:space="preserve">do organizacji międzynarodowej w rozumieniu </w:t>
      </w:r>
      <w:r w:rsidRPr="004C7C94">
        <w:rPr>
          <w:rFonts w:cs="Arial"/>
          <w:b/>
          <w:sz w:val="22"/>
          <w:szCs w:val="22"/>
        </w:rPr>
        <w:t>aktualnych przepisów o ochronie danych osobowych</w:t>
      </w:r>
      <w:r w:rsidR="00502714">
        <w:rPr>
          <w:rFonts w:cs="Arial"/>
          <w:b/>
          <w:sz w:val="22"/>
          <w:szCs w:val="22"/>
        </w:rPr>
        <w:t>.</w:t>
      </w:r>
    </w:p>
    <w:p w14:paraId="4532A114" w14:textId="1A127008" w:rsidR="006B0723" w:rsidRDefault="006B0723" w:rsidP="00AC0B02">
      <w:pPr>
        <w:numPr>
          <w:ilvl w:val="0"/>
          <w:numId w:val="28"/>
        </w:numPr>
        <w:suppressAutoHyphens/>
        <w:spacing w:line="360" w:lineRule="auto"/>
        <w:ind w:left="397" w:hanging="397"/>
        <w:rPr>
          <w:rFonts w:cs="Arial"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Wykonawca</w:t>
      </w:r>
      <w:r w:rsidR="00324281">
        <w:rPr>
          <w:rFonts w:cs="Arial"/>
          <w:b/>
          <w:bCs/>
          <w:sz w:val="22"/>
          <w:szCs w:val="22"/>
        </w:rPr>
        <w:t xml:space="preserve"> </w:t>
      </w:r>
      <w:r w:rsidRPr="00324281">
        <w:rPr>
          <w:rFonts w:cs="Arial"/>
          <w:sz w:val="22"/>
          <w:szCs w:val="22"/>
        </w:rPr>
        <w:t xml:space="preserve">nie ma zgody </w:t>
      </w:r>
      <w:r w:rsidRPr="00324281">
        <w:rPr>
          <w:rFonts w:cs="Arial"/>
          <w:b/>
          <w:bCs/>
          <w:sz w:val="22"/>
          <w:szCs w:val="22"/>
        </w:rPr>
        <w:t>Zamawiającego</w:t>
      </w:r>
      <w:r w:rsidRPr="00324281">
        <w:rPr>
          <w:rFonts w:cs="Arial"/>
          <w:sz w:val="22"/>
          <w:szCs w:val="22"/>
        </w:rPr>
        <w:t xml:space="preserve"> na powierzenie kolejnemu podmiotowi (Podwykonawcy) przetwarzania danych osobowych</w:t>
      </w:r>
      <w:r w:rsidR="00324281" w:rsidRPr="00324281">
        <w:rPr>
          <w:rFonts w:cs="Arial"/>
          <w:sz w:val="22"/>
          <w:szCs w:val="22"/>
        </w:rPr>
        <w:t>.</w:t>
      </w:r>
    </w:p>
    <w:p w14:paraId="08AE90BB" w14:textId="0D2E2AB1" w:rsidR="0013691D" w:rsidRPr="00324281" w:rsidRDefault="0013691D" w:rsidP="00AC0B02">
      <w:pPr>
        <w:numPr>
          <w:ilvl w:val="0"/>
          <w:numId w:val="28"/>
        </w:numPr>
        <w:suppressAutoHyphens/>
        <w:spacing w:line="360" w:lineRule="auto"/>
        <w:ind w:left="397" w:hanging="397"/>
        <w:rPr>
          <w:rFonts w:cs="Arial"/>
          <w:sz w:val="22"/>
          <w:szCs w:val="22"/>
        </w:rPr>
      </w:pPr>
      <w:r w:rsidRPr="0013691D">
        <w:rPr>
          <w:rFonts w:cs="Arial"/>
          <w:b/>
          <w:bCs/>
          <w:sz w:val="22"/>
          <w:szCs w:val="22"/>
        </w:rPr>
        <w:lastRenderedPageBreak/>
        <w:t>Wykonawca</w:t>
      </w:r>
      <w:r w:rsidRPr="0013691D">
        <w:rPr>
          <w:rFonts w:cs="Arial"/>
          <w:sz w:val="22"/>
          <w:szCs w:val="22"/>
        </w:rPr>
        <w:t xml:space="preserve">, w przypadku przekroczenia zakresu przetwarzania danych osobowych poza zakres wyznaczony </w:t>
      </w:r>
      <w:r w:rsidRPr="0013691D">
        <w:rPr>
          <w:rFonts w:cs="Arial"/>
          <w:b/>
          <w:bCs/>
          <w:sz w:val="22"/>
          <w:szCs w:val="22"/>
        </w:rPr>
        <w:t>Umową powierzenia</w:t>
      </w:r>
      <w:r w:rsidRPr="0013691D">
        <w:rPr>
          <w:rFonts w:cs="Arial"/>
          <w:sz w:val="22"/>
          <w:szCs w:val="22"/>
        </w:rPr>
        <w:t>, staje się administratorem tych danych przetwarzanych poza zakresem.</w:t>
      </w:r>
    </w:p>
    <w:p w14:paraId="3A061457" w14:textId="77777777" w:rsidR="006B0723" w:rsidRPr="006B0723" w:rsidRDefault="006B0723" w:rsidP="002212A1">
      <w:pPr>
        <w:suppressAutoHyphens/>
        <w:spacing w:line="360" w:lineRule="auto"/>
        <w:ind w:left="0" w:firstLine="0"/>
        <w:jc w:val="center"/>
      </w:pPr>
      <w:bookmarkStart w:id="18" w:name="_Toc139275270"/>
      <w:bookmarkStart w:id="19" w:name="_Toc156387216"/>
      <w:r w:rsidRPr="006B0723">
        <w:rPr>
          <w:b/>
          <w:bCs/>
        </w:rPr>
        <w:t>§ 8.</w:t>
      </w:r>
      <w:bookmarkEnd w:id="18"/>
      <w:bookmarkEnd w:id="19"/>
    </w:p>
    <w:p w14:paraId="16472174" w14:textId="77777777" w:rsidR="006B0723" w:rsidRPr="006B0723" w:rsidRDefault="006B0723" w:rsidP="00AC0B02">
      <w:pPr>
        <w:numPr>
          <w:ilvl w:val="0"/>
          <w:numId w:val="32"/>
        </w:numPr>
        <w:tabs>
          <w:tab w:val="num" w:pos="426"/>
        </w:tabs>
        <w:suppressAutoHyphens/>
        <w:spacing w:line="360" w:lineRule="auto"/>
        <w:ind w:left="397" w:hanging="397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zobowiązuje się udostępniać </w:t>
      </w:r>
      <w:r w:rsidRPr="006B0723">
        <w:rPr>
          <w:rFonts w:cs="Arial"/>
          <w:b/>
          <w:sz w:val="22"/>
          <w:szCs w:val="22"/>
        </w:rPr>
        <w:t>Zamawiającemu</w:t>
      </w:r>
      <w:r w:rsidRPr="006B0723">
        <w:rPr>
          <w:rFonts w:cs="Arial"/>
          <w:sz w:val="22"/>
          <w:szCs w:val="22"/>
        </w:rPr>
        <w:t xml:space="preserve"> wszelkie informacje niezbędne do wykazania spełnienia obowiązków określonych w </w:t>
      </w:r>
      <w:r w:rsidRPr="006B0723">
        <w:rPr>
          <w:rFonts w:cs="Arial"/>
          <w:b/>
          <w:sz w:val="22"/>
          <w:szCs w:val="22"/>
        </w:rPr>
        <w:t>aktualnych przepisach o ochronie danych osobowych</w:t>
      </w:r>
      <w:r w:rsidRPr="006B0723">
        <w:rPr>
          <w:rFonts w:cs="Arial"/>
          <w:sz w:val="22"/>
          <w:szCs w:val="22"/>
        </w:rPr>
        <w:t xml:space="preserve">, w szczególności w art. 28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 xml:space="preserve"> oraz umożliwiać </w:t>
      </w:r>
      <w:r w:rsidRPr="006B0723">
        <w:rPr>
          <w:rFonts w:cs="Arial"/>
          <w:b/>
          <w:sz w:val="22"/>
          <w:szCs w:val="22"/>
        </w:rPr>
        <w:t>Zamawiającemu</w:t>
      </w:r>
      <w:r w:rsidRPr="006B0723">
        <w:rPr>
          <w:rFonts w:cs="Arial"/>
          <w:sz w:val="22"/>
          <w:szCs w:val="22"/>
        </w:rPr>
        <w:t xml:space="preserve"> lub audytorowi upoważnionemu przez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 przeprowadzanie audytów, w tym inspekcji. </w:t>
      </w: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zobowiązuje się przyczyniać się do tych czynności.</w:t>
      </w:r>
    </w:p>
    <w:p w14:paraId="43D7F882" w14:textId="464F19B7" w:rsidR="00062873" w:rsidRPr="00FD4881" w:rsidRDefault="006B0723" w:rsidP="00D443AD">
      <w:pPr>
        <w:numPr>
          <w:ilvl w:val="0"/>
          <w:numId w:val="32"/>
        </w:numPr>
        <w:tabs>
          <w:tab w:val="num" w:pos="426"/>
        </w:tabs>
        <w:suppressAutoHyphens/>
        <w:spacing w:after="0" w:line="360" w:lineRule="auto"/>
        <w:ind w:left="397" w:hanging="397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niezwłocznie poinformuje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, jeżeli jego zdaniem wydane mu polecenie w ramach działań, o którym mowa w ust. 1 stanowić będzie naruszenie </w:t>
      </w:r>
      <w:r w:rsidRPr="006B0723">
        <w:rPr>
          <w:rFonts w:cs="Arial"/>
          <w:b/>
          <w:sz w:val="22"/>
          <w:szCs w:val="22"/>
        </w:rPr>
        <w:t xml:space="preserve">aktualnych przepisów </w:t>
      </w:r>
      <w:r w:rsidR="007D2FFC">
        <w:rPr>
          <w:rFonts w:cs="Arial"/>
          <w:b/>
          <w:sz w:val="22"/>
          <w:szCs w:val="22"/>
        </w:rPr>
        <w:br/>
      </w:r>
      <w:r w:rsidRPr="006B0723">
        <w:rPr>
          <w:rFonts w:cs="Arial"/>
          <w:b/>
          <w:sz w:val="22"/>
          <w:szCs w:val="22"/>
        </w:rPr>
        <w:t>o ochronie danych osobowych</w:t>
      </w:r>
      <w:r w:rsidRPr="006B0723">
        <w:rPr>
          <w:rFonts w:cs="Arial"/>
          <w:sz w:val="22"/>
          <w:szCs w:val="22"/>
        </w:rPr>
        <w:t>.</w:t>
      </w:r>
    </w:p>
    <w:p w14:paraId="0DDE9822" w14:textId="77777777" w:rsidR="006B0723" w:rsidRPr="006B0723" w:rsidRDefault="006B0723" w:rsidP="00D443AD">
      <w:pPr>
        <w:suppressAutoHyphens/>
        <w:spacing w:after="0" w:line="360" w:lineRule="auto"/>
        <w:ind w:left="0" w:firstLine="0"/>
        <w:jc w:val="center"/>
      </w:pPr>
      <w:bookmarkStart w:id="20" w:name="_Toc139275271"/>
      <w:bookmarkStart w:id="21" w:name="_Toc156387217"/>
      <w:r w:rsidRPr="006B0723">
        <w:rPr>
          <w:b/>
          <w:bCs/>
        </w:rPr>
        <w:t>§ 9.</w:t>
      </w:r>
      <w:bookmarkEnd w:id="20"/>
      <w:bookmarkEnd w:id="21"/>
    </w:p>
    <w:p w14:paraId="2F7F009B" w14:textId="77777777" w:rsidR="006B0723" w:rsidRPr="006B0723" w:rsidRDefault="006B0723" w:rsidP="00AC0B02">
      <w:pPr>
        <w:tabs>
          <w:tab w:val="num" w:pos="0"/>
        </w:tabs>
        <w:suppressAutoHyphens/>
        <w:spacing w:line="360" w:lineRule="auto"/>
        <w:ind w:left="0" w:firstLine="0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Na wniosek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, treść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 podlega zmianom wynikającym </w:t>
      </w:r>
      <w:r w:rsidRPr="006B0723">
        <w:rPr>
          <w:rFonts w:cs="Arial"/>
          <w:b/>
          <w:sz w:val="22"/>
          <w:szCs w:val="22"/>
        </w:rPr>
        <w:t>z aktualnych przepisów o ochronie danych osobowych</w:t>
      </w:r>
      <w:r w:rsidRPr="006B0723">
        <w:rPr>
          <w:rFonts w:cs="Arial"/>
          <w:sz w:val="22"/>
          <w:szCs w:val="22"/>
        </w:rPr>
        <w:t>, przy czym wszelkie zmiany i uzupełnienia jej postanowień wymagają formy pisemnej pod rygorem nieważności.</w:t>
      </w:r>
    </w:p>
    <w:p w14:paraId="36471340" w14:textId="77777777" w:rsidR="006B0723" w:rsidRPr="006B0723" w:rsidRDefault="006B0723" w:rsidP="002212A1">
      <w:pPr>
        <w:suppressAutoHyphens/>
        <w:spacing w:line="360" w:lineRule="auto"/>
        <w:ind w:left="0" w:firstLine="0"/>
        <w:jc w:val="center"/>
      </w:pPr>
      <w:bookmarkStart w:id="22" w:name="_Toc139275272"/>
      <w:bookmarkStart w:id="23" w:name="_Toc156387218"/>
      <w:bookmarkStart w:id="24" w:name="_Hlk152236858"/>
      <w:r w:rsidRPr="006B0723">
        <w:rPr>
          <w:b/>
          <w:bCs/>
        </w:rPr>
        <w:t>§ 10.</w:t>
      </w:r>
      <w:bookmarkEnd w:id="22"/>
      <w:bookmarkEnd w:id="23"/>
    </w:p>
    <w:p w14:paraId="5FBA4907" w14:textId="77777777" w:rsidR="006B0723" w:rsidRPr="006B0723" w:rsidRDefault="006B0723" w:rsidP="00AC0B02">
      <w:pPr>
        <w:numPr>
          <w:ilvl w:val="0"/>
          <w:numId w:val="46"/>
        </w:numPr>
        <w:suppressAutoHyphens/>
        <w:autoSpaceDE w:val="0"/>
        <w:autoSpaceDN w:val="0"/>
        <w:adjustRightInd w:val="0"/>
        <w:spacing w:line="360" w:lineRule="auto"/>
        <w:ind w:left="397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Osobami upoważnionymi do kontaktów pomiędzy Stronami w związku z realizacją niniejszej Umowy są:</w:t>
      </w:r>
    </w:p>
    <w:p w14:paraId="08907607" w14:textId="77777777" w:rsidR="006B0723" w:rsidRPr="00A17A85" w:rsidRDefault="006B0723" w:rsidP="00AC0B02">
      <w:pPr>
        <w:suppressAutoHyphens/>
        <w:spacing w:line="360" w:lineRule="auto"/>
        <w:ind w:left="397" w:firstLine="0"/>
        <w:rPr>
          <w:rFonts w:cs="Arial"/>
          <w:sz w:val="22"/>
          <w:szCs w:val="22"/>
        </w:rPr>
      </w:pPr>
      <w:r w:rsidRPr="00A17A85">
        <w:rPr>
          <w:rFonts w:cs="Arial"/>
          <w:sz w:val="22"/>
          <w:szCs w:val="22"/>
        </w:rPr>
        <w:t>1)</w:t>
      </w:r>
      <w:r w:rsidRPr="00A17A85">
        <w:rPr>
          <w:rFonts w:cs="Arial"/>
          <w:sz w:val="22"/>
          <w:szCs w:val="22"/>
        </w:rPr>
        <w:tab/>
        <w:t xml:space="preserve">z ramienia </w:t>
      </w:r>
      <w:r w:rsidRPr="00A17A85">
        <w:rPr>
          <w:rFonts w:cs="Arial"/>
          <w:b/>
          <w:bCs/>
          <w:sz w:val="22"/>
          <w:szCs w:val="22"/>
        </w:rPr>
        <w:t>Wykonawcy</w:t>
      </w:r>
      <w:r w:rsidRPr="00A17A85">
        <w:rPr>
          <w:rFonts w:cs="Arial"/>
          <w:sz w:val="22"/>
          <w:szCs w:val="22"/>
        </w:rPr>
        <w:t>:</w:t>
      </w:r>
    </w:p>
    <w:p w14:paraId="7AEB7267" w14:textId="35670F69" w:rsidR="00FD4881" w:rsidRPr="006B0723" w:rsidRDefault="00FD4881" w:rsidP="00AC0B02">
      <w:pPr>
        <w:suppressAutoHyphens/>
        <w:spacing w:line="360" w:lineRule="auto"/>
        <w:ind w:left="397" w:firstLine="0"/>
        <w:rPr>
          <w:rFonts w:cs="Arial"/>
          <w:sz w:val="22"/>
          <w:szCs w:val="22"/>
        </w:rPr>
      </w:pPr>
      <w:r w:rsidRPr="00A17A85">
        <w:rPr>
          <w:rFonts w:cs="Arial"/>
          <w:sz w:val="22"/>
          <w:szCs w:val="22"/>
        </w:rPr>
        <w:t>______________________________________________</w:t>
      </w:r>
    </w:p>
    <w:p w14:paraId="61ACF34B" w14:textId="77777777" w:rsidR="006B0723" w:rsidRPr="006B0723" w:rsidRDefault="006B0723" w:rsidP="00AC0B02">
      <w:pPr>
        <w:suppressAutoHyphens/>
        <w:spacing w:line="360" w:lineRule="auto"/>
        <w:ind w:left="397" w:firstLine="0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2)</w:t>
      </w:r>
      <w:r w:rsidRPr="006B0723">
        <w:rPr>
          <w:rFonts w:cs="Arial"/>
          <w:sz w:val="22"/>
          <w:szCs w:val="22"/>
        </w:rPr>
        <w:tab/>
        <w:t xml:space="preserve">z ramienia </w:t>
      </w:r>
      <w:r w:rsidRPr="006B0723">
        <w:rPr>
          <w:rFonts w:cs="Arial"/>
          <w:b/>
          <w:bCs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>:</w:t>
      </w:r>
    </w:p>
    <w:p w14:paraId="42FE614F" w14:textId="6F2CB5D6" w:rsidR="006B0723" w:rsidRPr="006B0723" w:rsidRDefault="00FD4881" w:rsidP="00AC0B02">
      <w:pPr>
        <w:suppressAutoHyphens/>
        <w:spacing w:before="120" w:line="360" w:lineRule="auto"/>
        <w:ind w:left="397"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Pani </w:t>
      </w:r>
      <w:r w:rsidR="00A17A85">
        <w:rPr>
          <w:sz w:val="22"/>
          <w:szCs w:val="22"/>
        </w:rPr>
        <w:t>Aleksandra Świerc</w:t>
      </w:r>
      <w:r w:rsidR="00A17A85" w:rsidRPr="002365B9">
        <w:rPr>
          <w:sz w:val="22"/>
          <w:szCs w:val="22"/>
        </w:rPr>
        <w:t xml:space="preserve">, tel. 32 714 22 30, e-mail: </w:t>
      </w:r>
      <w:hyperlink r:id="rId9" w:history="1">
        <w:r w:rsidR="00A17A85">
          <w:rPr>
            <w:rStyle w:val="Hipercze"/>
            <w:sz w:val="22"/>
            <w:szCs w:val="22"/>
          </w:rPr>
          <w:t>aleksandra.swierc</w:t>
        </w:r>
        <w:r w:rsidR="00A17A85" w:rsidRPr="002365B9">
          <w:rPr>
            <w:rStyle w:val="Hipercze"/>
            <w:sz w:val="22"/>
            <w:szCs w:val="22"/>
          </w:rPr>
          <w:t>@plk-sa.pl</w:t>
        </w:r>
      </w:hyperlink>
      <w:r w:rsidR="00A73B68">
        <w:rPr>
          <w:rFonts w:cs="Arial"/>
          <w:sz w:val="22"/>
          <w:szCs w:val="22"/>
        </w:rPr>
        <w:t>.</w:t>
      </w:r>
    </w:p>
    <w:p w14:paraId="33E7DE1B" w14:textId="77777777" w:rsidR="006B0723" w:rsidRPr="006B0723" w:rsidRDefault="006B0723" w:rsidP="00AC0B02">
      <w:pPr>
        <w:numPr>
          <w:ilvl w:val="0"/>
          <w:numId w:val="46"/>
        </w:numPr>
        <w:suppressAutoHyphens/>
        <w:autoSpaceDE w:val="0"/>
        <w:autoSpaceDN w:val="0"/>
        <w:adjustRightInd w:val="0"/>
        <w:spacing w:line="360" w:lineRule="auto"/>
        <w:ind w:left="397" w:hanging="397"/>
        <w:rPr>
          <w:rFonts w:cs="Arial"/>
          <w:bCs/>
          <w:sz w:val="22"/>
          <w:szCs w:val="22"/>
        </w:rPr>
      </w:pPr>
      <w:bookmarkStart w:id="25" w:name="_Toc139275273"/>
      <w:r w:rsidRPr="00261442">
        <w:rPr>
          <w:rFonts w:cs="Arial"/>
          <w:b/>
          <w:bCs/>
          <w:sz w:val="22"/>
          <w:szCs w:val="22"/>
          <w:rPrChange w:id="26" w:author="Gajda Maja" w:date="2025-12-08T08:20:00Z" w16du:dateUtc="2025-12-08T07:20:00Z">
            <w:rPr>
              <w:rFonts w:cs="Arial"/>
              <w:sz w:val="22"/>
              <w:szCs w:val="22"/>
            </w:rPr>
          </w:rPrChange>
        </w:rPr>
        <w:t>Strony</w:t>
      </w:r>
      <w:r w:rsidRPr="006B0723">
        <w:rPr>
          <w:rFonts w:cs="Arial"/>
          <w:sz w:val="22"/>
          <w:szCs w:val="22"/>
        </w:rPr>
        <w:t xml:space="preserve"> zobowiązują się informować siebie nawzajem o zmianie osób, o których mowa w ust. 1, jednakże zmiana tych osób nie wymaga zmiany </w:t>
      </w:r>
      <w:r w:rsidRPr="00261442">
        <w:rPr>
          <w:rFonts w:cs="Arial"/>
          <w:b/>
          <w:bCs/>
          <w:sz w:val="22"/>
          <w:szCs w:val="22"/>
          <w:rPrChange w:id="27" w:author="Gajda Maja" w:date="2025-12-08T08:20:00Z" w16du:dateUtc="2025-12-08T07:20:00Z">
            <w:rPr>
              <w:rFonts w:cs="Arial"/>
              <w:sz w:val="22"/>
              <w:szCs w:val="22"/>
            </w:rPr>
          </w:rPrChange>
        </w:rPr>
        <w:t>Umowy</w:t>
      </w:r>
      <w:r w:rsidRPr="006B0723">
        <w:rPr>
          <w:rFonts w:cs="Arial"/>
          <w:sz w:val="22"/>
          <w:szCs w:val="22"/>
        </w:rPr>
        <w:t xml:space="preserve">, lecz jedynie powiadomienia drugiej </w:t>
      </w:r>
      <w:r w:rsidRPr="00261442">
        <w:rPr>
          <w:rFonts w:cs="Arial"/>
          <w:b/>
          <w:bCs/>
          <w:sz w:val="22"/>
          <w:szCs w:val="22"/>
          <w:rPrChange w:id="28" w:author="Gajda Maja" w:date="2025-12-08T08:20:00Z" w16du:dateUtc="2025-12-08T07:20:00Z">
            <w:rPr>
              <w:rFonts w:cs="Arial"/>
              <w:sz w:val="22"/>
              <w:szCs w:val="22"/>
            </w:rPr>
          </w:rPrChange>
        </w:rPr>
        <w:t>Strony</w:t>
      </w:r>
      <w:r w:rsidRPr="006B0723">
        <w:rPr>
          <w:rFonts w:cs="Arial"/>
          <w:sz w:val="22"/>
          <w:szCs w:val="22"/>
        </w:rPr>
        <w:t xml:space="preserve"> w formie pisemnej. </w:t>
      </w:r>
    </w:p>
    <w:p w14:paraId="61407372" w14:textId="77777777" w:rsidR="006B0723" w:rsidRPr="006B0723" w:rsidRDefault="006B0723" w:rsidP="002212A1">
      <w:pPr>
        <w:suppressAutoHyphens/>
        <w:spacing w:line="360" w:lineRule="auto"/>
        <w:ind w:left="0" w:firstLine="0"/>
        <w:jc w:val="center"/>
      </w:pPr>
      <w:bookmarkStart w:id="29" w:name="_Toc156387219"/>
      <w:bookmarkEnd w:id="24"/>
      <w:r w:rsidRPr="006B0723">
        <w:rPr>
          <w:b/>
          <w:bCs/>
        </w:rPr>
        <w:t>§ 11.</w:t>
      </w:r>
      <w:bookmarkEnd w:id="25"/>
      <w:bookmarkEnd w:id="29"/>
    </w:p>
    <w:p w14:paraId="0099BAC1" w14:textId="77777777" w:rsidR="006B0723" w:rsidRPr="006B0723" w:rsidRDefault="006B0723" w:rsidP="00AC0B02">
      <w:pPr>
        <w:numPr>
          <w:ilvl w:val="0"/>
          <w:numId w:val="30"/>
        </w:numPr>
        <w:suppressAutoHyphens/>
        <w:spacing w:line="360" w:lineRule="auto"/>
        <w:ind w:left="397" w:hanging="397"/>
        <w:rPr>
          <w:rFonts w:cs="Arial"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, zgodnie z art. 28 ust. 10 i art. 82 ust. 2 </w:t>
      </w:r>
      <w:r w:rsidRPr="006B0723">
        <w:rPr>
          <w:rFonts w:cs="Arial"/>
          <w:b/>
          <w:bCs/>
          <w:sz w:val="22"/>
          <w:szCs w:val="22"/>
        </w:rPr>
        <w:t xml:space="preserve">RODO </w:t>
      </w:r>
      <w:r w:rsidRPr="006B0723">
        <w:rPr>
          <w:rFonts w:cs="Arial"/>
          <w:sz w:val="22"/>
          <w:szCs w:val="22"/>
        </w:rPr>
        <w:t xml:space="preserve">ponosi odpowiedzialność wobec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 oraz osób trzecich za szkody, powstałe w wyniku przetwarzania danych osobowych, niezgodnego z </w:t>
      </w:r>
      <w:r w:rsidRPr="006B0723">
        <w:rPr>
          <w:rFonts w:cs="Arial"/>
          <w:b/>
          <w:bCs/>
          <w:sz w:val="22"/>
          <w:szCs w:val="22"/>
        </w:rPr>
        <w:t>Umową właściwą</w:t>
      </w:r>
      <w:r w:rsidRPr="006B0723">
        <w:rPr>
          <w:rFonts w:cs="Arial"/>
          <w:sz w:val="22"/>
          <w:szCs w:val="22"/>
        </w:rPr>
        <w:t xml:space="preserve"> – w zakresie ochrony danych osobowych, </w:t>
      </w:r>
      <w:r w:rsidRPr="006B0723">
        <w:rPr>
          <w:rFonts w:cs="Arial"/>
          <w:b/>
          <w:bCs/>
          <w:sz w:val="22"/>
          <w:szCs w:val="22"/>
        </w:rPr>
        <w:t>Umową powierzenia</w:t>
      </w:r>
      <w:r w:rsidRPr="006B0723">
        <w:rPr>
          <w:rFonts w:cs="Arial"/>
          <w:sz w:val="22"/>
          <w:szCs w:val="22"/>
        </w:rPr>
        <w:t xml:space="preserve"> lub </w:t>
      </w:r>
      <w:r w:rsidRPr="006B0723">
        <w:rPr>
          <w:rFonts w:cs="Arial"/>
          <w:b/>
          <w:bCs/>
          <w:sz w:val="22"/>
          <w:szCs w:val="22"/>
        </w:rPr>
        <w:t>aktualnymi przepisami o ochronie danych osobowych</w:t>
      </w:r>
      <w:r w:rsidRPr="006B0723">
        <w:rPr>
          <w:rFonts w:cs="Arial"/>
          <w:sz w:val="22"/>
          <w:szCs w:val="22"/>
        </w:rPr>
        <w:t>.</w:t>
      </w:r>
    </w:p>
    <w:p w14:paraId="249E2587" w14:textId="77777777" w:rsidR="006B0723" w:rsidRPr="006B0723" w:rsidRDefault="006B0723" w:rsidP="00AC0B02">
      <w:pPr>
        <w:numPr>
          <w:ilvl w:val="0"/>
          <w:numId w:val="30"/>
        </w:numPr>
        <w:suppressAutoHyphens/>
        <w:spacing w:line="360" w:lineRule="auto"/>
        <w:ind w:left="397" w:hanging="397"/>
        <w:rPr>
          <w:rFonts w:cs="Arial"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 xml:space="preserve">Zamawiającemu </w:t>
      </w:r>
      <w:r w:rsidRPr="006B0723">
        <w:rPr>
          <w:rFonts w:cs="Arial"/>
          <w:bCs/>
          <w:sz w:val="22"/>
          <w:szCs w:val="22"/>
        </w:rPr>
        <w:t>jako administratorowi danych osobowych</w:t>
      </w:r>
      <w:r w:rsidRPr="006B0723">
        <w:rPr>
          <w:rFonts w:cs="Arial"/>
          <w:sz w:val="22"/>
          <w:szCs w:val="22"/>
        </w:rPr>
        <w:t xml:space="preserve"> przysługuje prawo do:</w:t>
      </w:r>
    </w:p>
    <w:p w14:paraId="62127459" w14:textId="77777777" w:rsidR="006B0723" w:rsidRPr="006B0723" w:rsidRDefault="006B0723" w:rsidP="00AC0B02">
      <w:pPr>
        <w:numPr>
          <w:ilvl w:val="0"/>
          <w:numId w:val="25"/>
        </w:numPr>
        <w:tabs>
          <w:tab w:val="num" w:pos="900"/>
        </w:tabs>
        <w:suppressAutoHyphens/>
        <w:spacing w:line="360" w:lineRule="auto"/>
        <w:ind w:left="794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lastRenderedPageBreak/>
        <w:t xml:space="preserve">kontroli sposobu przetwarzania i zabezpieczenia przez </w:t>
      </w:r>
      <w:r w:rsidRPr="006B0723">
        <w:rPr>
          <w:rFonts w:cs="Arial"/>
          <w:b/>
          <w:bCs/>
          <w:sz w:val="22"/>
          <w:szCs w:val="22"/>
        </w:rPr>
        <w:t>Wykonawcę</w:t>
      </w:r>
      <w:r w:rsidRPr="006B0723">
        <w:rPr>
          <w:rFonts w:cs="Arial"/>
          <w:sz w:val="22"/>
          <w:szCs w:val="22"/>
        </w:rPr>
        <w:t xml:space="preserve"> danych osobowych, w tym żądania przedłożenia dokumentów, których posiadanie i prowadzenie przez podmiot przetwarzający wynika wprost z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>;</w:t>
      </w:r>
    </w:p>
    <w:p w14:paraId="0631F705" w14:textId="3431041F" w:rsidR="006B0723" w:rsidRPr="00A17A85" w:rsidRDefault="006B0723" w:rsidP="00A17A85">
      <w:pPr>
        <w:numPr>
          <w:ilvl w:val="0"/>
          <w:numId w:val="25"/>
        </w:numPr>
        <w:tabs>
          <w:tab w:val="num" w:pos="900"/>
        </w:tabs>
        <w:suppressAutoHyphens/>
        <w:spacing w:line="360" w:lineRule="auto"/>
        <w:ind w:left="794" w:hanging="397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żądania wstrzymania przetwarzania danych osobowych w przypadku przetwarzania ich niezgodnie z </w:t>
      </w:r>
      <w:r w:rsidRPr="006B0723">
        <w:rPr>
          <w:rFonts w:cs="Arial"/>
          <w:b/>
          <w:sz w:val="22"/>
          <w:szCs w:val="22"/>
        </w:rPr>
        <w:t>aktualnymi przepisami o ochronie danych osobowych</w:t>
      </w:r>
      <w:r w:rsidRPr="006B0723">
        <w:rPr>
          <w:rFonts w:cs="Arial"/>
          <w:sz w:val="22"/>
          <w:szCs w:val="22"/>
        </w:rPr>
        <w:t xml:space="preserve"> lub postanowieniami </w:t>
      </w:r>
      <w:r w:rsidRPr="006B0723">
        <w:rPr>
          <w:rFonts w:cs="Arial"/>
          <w:b/>
          <w:bCs/>
          <w:sz w:val="22"/>
          <w:szCs w:val="22"/>
        </w:rPr>
        <w:t xml:space="preserve">Umowy właściwej </w:t>
      </w:r>
      <w:r w:rsidRPr="006B0723">
        <w:rPr>
          <w:rFonts w:cs="Arial"/>
          <w:bCs/>
          <w:sz w:val="22"/>
          <w:szCs w:val="22"/>
        </w:rPr>
        <w:t>w zakresie ochrony danych osobowych</w:t>
      </w:r>
      <w:r w:rsidRPr="006B0723">
        <w:rPr>
          <w:rFonts w:cs="Arial"/>
          <w:sz w:val="22"/>
          <w:szCs w:val="22"/>
        </w:rPr>
        <w:t xml:space="preserve"> lub </w:t>
      </w:r>
      <w:r w:rsidRPr="006B0723">
        <w:rPr>
          <w:rFonts w:cs="Arial"/>
          <w:b/>
          <w:bCs/>
          <w:sz w:val="22"/>
          <w:szCs w:val="22"/>
        </w:rPr>
        <w:t xml:space="preserve">Umowy powierzenia </w:t>
      </w:r>
      <w:r w:rsidRPr="006B0723">
        <w:rPr>
          <w:rFonts w:cs="Arial"/>
          <w:sz w:val="22"/>
          <w:szCs w:val="22"/>
        </w:rPr>
        <w:t xml:space="preserve">do czasu, gdy </w:t>
      </w: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zapewni zgodność z ww. przepisami</w:t>
      </w:r>
      <w:r w:rsidRPr="00A17A85">
        <w:rPr>
          <w:rFonts w:cs="Arial"/>
          <w:sz w:val="22"/>
          <w:szCs w:val="22"/>
        </w:rPr>
        <w:t>.</w:t>
      </w:r>
    </w:p>
    <w:p w14:paraId="45DE2800" w14:textId="77777777" w:rsidR="006B0723" w:rsidRPr="006B0723" w:rsidRDefault="006B0723" w:rsidP="00AC0B02">
      <w:pPr>
        <w:numPr>
          <w:ilvl w:val="0"/>
          <w:numId w:val="30"/>
        </w:numPr>
        <w:suppressAutoHyphens/>
        <w:spacing w:line="360" w:lineRule="auto"/>
        <w:ind w:left="397" w:hanging="397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</w:t>
      </w:r>
      <w:r w:rsidRPr="006B0723">
        <w:rPr>
          <w:rFonts w:cs="Arial"/>
          <w:bCs/>
          <w:sz w:val="22"/>
          <w:szCs w:val="22"/>
        </w:rPr>
        <w:t>niezwłocznie</w:t>
      </w:r>
      <w:r w:rsidRPr="006B0723">
        <w:rPr>
          <w:rFonts w:cs="Arial"/>
          <w:sz w:val="22"/>
          <w:szCs w:val="22"/>
        </w:rPr>
        <w:t xml:space="preserve"> zawiadamia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, jeżeli z jakiegokolwiek powodu nie jest w stanie zastosować się do </w:t>
      </w:r>
      <w:r w:rsidRPr="006B0723">
        <w:rPr>
          <w:rFonts w:cs="Arial"/>
          <w:b/>
          <w:sz w:val="22"/>
          <w:szCs w:val="22"/>
        </w:rPr>
        <w:t>aktualnych przepisów o ochronie danych osobowych</w:t>
      </w:r>
      <w:r w:rsidRPr="006B0723">
        <w:rPr>
          <w:rFonts w:cs="Arial"/>
          <w:sz w:val="22"/>
          <w:szCs w:val="22"/>
        </w:rPr>
        <w:t xml:space="preserve"> lub postanowień </w:t>
      </w:r>
      <w:r w:rsidRPr="006B0723">
        <w:rPr>
          <w:rFonts w:cs="Arial"/>
          <w:b/>
          <w:bCs/>
          <w:sz w:val="22"/>
          <w:szCs w:val="22"/>
        </w:rPr>
        <w:t xml:space="preserve">Umowy właściwej </w:t>
      </w:r>
      <w:r w:rsidRPr="006B0723">
        <w:rPr>
          <w:rFonts w:cs="Arial"/>
          <w:bCs/>
          <w:sz w:val="22"/>
          <w:szCs w:val="22"/>
        </w:rPr>
        <w:t>w zakresie ochrony danych osobowych</w:t>
      </w:r>
      <w:r w:rsidRPr="006B0723">
        <w:rPr>
          <w:rFonts w:cs="Arial"/>
          <w:sz w:val="22"/>
          <w:szCs w:val="22"/>
        </w:rPr>
        <w:t xml:space="preserve"> lub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>.</w:t>
      </w:r>
    </w:p>
    <w:p w14:paraId="76B14FC7" w14:textId="77777777" w:rsidR="006B0723" w:rsidRPr="006B0723" w:rsidRDefault="006B0723" w:rsidP="00AC0B02">
      <w:pPr>
        <w:numPr>
          <w:ilvl w:val="0"/>
          <w:numId w:val="30"/>
        </w:numPr>
        <w:suppressAutoHyphens/>
        <w:spacing w:line="360" w:lineRule="auto"/>
        <w:ind w:left="397" w:hanging="397"/>
        <w:rPr>
          <w:rFonts w:cs="Arial"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jest zobowiązany do niezwłocznego informowania </w:t>
      </w:r>
      <w:r w:rsidRPr="006B0723">
        <w:rPr>
          <w:rFonts w:cs="Arial"/>
          <w:b/>
          <w:bCs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 o wszelkich zapytaniach kierowanych do </w:t>
      </w:r>
      <w:r w:rsidRPr="006B0723">
        <w:rPr>
          <w:rFonts w:cs="Arial"/>
          <w:b/>
          <w:sz w:val="22"/>
          <w:szCs w:val="22"/>
        </w:rPr>
        <w:t>Wykonawcy</w:t>
      </w:r>
      <w:r w:rsidRPr="006B0723">
        <w:rPr>
          <w:rFonts w:cs="Arial"/>
          <w:sz w:val="22"/>
          <w:szCs w:val="22"/>
        </w:rPr>
        <w:t xml:space="preserve"> ze strony uprawnionych organów kontrolnych w sprawie realizacji </w:t>
      </w:r>
      <w:r w:rsidRPr="006B0723">
        <w:rPr>
          <w:rFonts w:cs="Arial"/>
          <w:b/>
          <w:bCs/>
          <w:sz w:val="22"/>
          <w:szCs w:val="22"/>
        </w:rPr>
        <w:t>Umowy właściwej</w:t>
      </w:r>
      <w:r w:rsidRPr="006B0723">
        <w:rPr>
          <w:rFonts w:cs="Arial"/>
          <w:bCs/>
          <w:sz w:val="22"/>
          <w:szCs w:val="22"/>
        </w:rPr>
        <w:t xml:space="preserve"> w zakresie ochrony danych osobowych</w:t>
      </w:r>
      <w:r w:rsidRPr="006B0723">
        <w:rPr>
          <w:rFonts w:cs="Arial"/>
          <w:sz w:val="22"/>
          <w:szCs w:val="22"/>
        </w:rPr>
        <w:t xml:space="preserve"> lub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 oraz o zapowiedzianych lub rozpoczynających się u niego kontrolach w tym zakresie, jak również o stwierdzonych nieprawidłowościach.</w:t>
      </w:r>
    </w:p>
    <w:p w14:paraId="0B4E85F3" w14:textId="77777777" w:rsidR="006B0723" w:rsidRPr="006B0723" w:rsidRDefault="006B0723" w:rsidP="002212A1">
      <w:pPr>
        <w:suppressAutoHyphens/>
        <w:spacing w:line="360" w:lineRule="auto"/>
        <w:ind w:left="0" w:firstLine="0"/>
        <w:jc w:val="center"/>
      </w:pPr>
      <w:bookmarkStart w:id="30" w:name="_Toc139275274"/>
      <w:bookmarkStart w:id="31" w:name="_Toc156387220"/>
      <w:r w:rsidRPr="006B0723">
        <w:rPr>
          <w:b/>
          <w:bCs/>
        </w:rPr>
        <w:t>§ 12.</w:t>
      </w:r>
      <w:bookmarkEnd w:id="30"/>
      <w:bookmarkEnd w:id="31"/>
    </w:p>
    <w:p w14:paraId="5E756A1B" w14:textId="77777777" w:rsidR="006B0723" w:rsidRPr="006B0723" w:rsidRDefault="006B0723" w:rsidP="00AC0B02">
      <w:pPr>
        <w:numPr>
          <w:ilvl w:val="0"/>
          <w:numId w:val="38"/>
        </w:numPr>
        <w:suppressAutoHyphens/>
        <w:spacing w:line="360" w:lineRule="auto"/>
        <w:ind w:left="397" w:hanging="397"/>
        <w:rPr>
          <w:sz w:val="22"/>
          <w:szCs w:val="22"/>
        </w:rPr>
      </w:pPr>
      <w:r w:rsidRPr="006B0723">
        <w:rPr>
          <w:sz w:val="22"/>
          <w:szCs w:val="22"/>
        </w:rPr>
        <w:t xml:space="preserve">W przypadku naruszenia przez </w:t>
      </w:r>
      <w:r w:rsidRPr="006B0723">
        <w:rPr>
          <w:b/>
          <w:sz w:val="22"/>
          <w:szCs w:val="22"/>
        </w:rPr>
        <w:t>Wykonawcę</w:t>
      </w:r>
      <w:r w:rsidRPr="006B0723">
        <w:rPr>
          <w:sz w:val="22"/>
          <w:szCs w:val="22"/>
        </w:rPr>
        <w:t xml:space="preserve"> </w:t>
      </w:r>
      <w:r w:rsidRPr="006B0723">
        <w:rPr>
          <w:b/>
          <w:sz w:val="22"/>
          <w:szCs w:val="22"/>
        </w:rPr>
        <w:t>aktualnych przepisów o ochronie danych osobowych</w:t>
      </w:r>
      <w:r w:rsidRPr="006B0723">
        <w:rPr>
          <w:sz w:val="22"/>
          <w:szCs w:val="22"/>
        </w:rPr>
        <w:t xml:space="preserve"> lub naruszenia postanowień </w:t>
      </w:r>
      <w:r w:rsidRPr="006B0723">
        <w:rPr>
          <w:b/>
          <w:sz w:val="22"/>
          <w:szCs w:val="22"/>
        </w:rPr>
        <w:t>Umowy właściwej</w:t>
      </w:r>
      <w:r w:rsidRPr="006B0723">
        <w:rPr>
          <w:sz w:val="22"/>
          <w:szCs w:val="22"/>
        </w:rPr>
        <w:t xml:space="preserve"> lub </w:t>
      </w:r>
      <w:r w:rsidRPr="006B0723">
        <w:rPr>
          <w:b/>
          <w:sz w:val="22"/>
          <w:szCs w:val="22"/>
        </w:rPr>
        <w:t>Umowy powierzenia</w:t>
      </w:r>
      <w:r w:rsidRPr="006B0723">
        <w:rPr>
          <w:sz w:val="22"/>
          <w:szCs w:val="22"/>
        </w:rPr>
        <w:t xml:space="preserve">, stwierdzonych przez uprawniony do tego organ z przyczyn leżących po stronie </w:t>
      </w:r>
      <w:r w:rsidRPr="006B0723">
        <w:rPr>
          <w:b/>
          <w:sz w:val="22"/>
          <w:szCs w:val="22"/>
        </w:rPr>
        <w:t>Wykonawcy</w:t>
      </w:r>
      <w:r w:rsidRPr="006B0723">
        <w:rPr>
          <w:sz w:val="22"/>
          <w:szCs w:val="22"/>
        </w:rPr>
        <w:t xml:space="preserve">, </w:t>
      </w:r>
      <w:r w:rsidRPr="006B0723">
        <w:rPr>
          <w:b/>
          <w:sz w:val="22"/>
          <w:szCs w:val="22"/>
        </w:rPr>
        <w:t xml:space="preserve">Wykonawca </w:t>
      </w:r>
      <w:r w:rsidRPr="006B0723">
        <w:rPr>
          <w:sz w:val="22"/>
          <w:szCs w:val="22"/>
        </w:rPr>
        <w:t xml:space="preserve">zobowiązuje się do zwrotu wszelkich uzasadnionych kosztów poniesionych przez </w:t>
      </w:r>
      <w:r w:rsidRPr="006B0723">
        <w:rPr>
          <w:b/>
          <w:sz w:val="22"/>
          <w:szCs w:val="22"/>
        </w:rPr>
        <w:t>Zamawiającego</w:t>
      </w:r>
      <w:r w:rsidRPr="006B0723">
        <w:rPr>
          <w:sz w:val="22"/>
          <w:szCs w:val="22"/>
        </w:rPr>
        <w:t xml:space="preserve">, wynikających z prawomocnego orzeczenia sądowego, ostatecznej decyzji organu lub zawartej za zgodą </w:t>
      </w:r>
      <w:r w:rsidRPr="006B0723">
        <w:rPr>
          <w:b/>
          <w:sz w:val="22"/>
          <w:szCs w:val="22"/>
        </w:rPr>
        <w:t>Wykonawcy</w:t>
      </w:r>
      <w:r w:rsidRPr="006B0723">
        <w:rPr>
          <w:sz w:val="22"/>
          <w:szCs w:val="22"/>
        </w:rPr>
        <w:t xml:space="preserve"> ugody, w tym kosztów publikacji orzeczenia lub oświadczenia, kosztów procesu, w tym w szczególności kosztów profesjonalnego doradztwa prawnego i zastępstwa prawnego, odszkodowań, zadośćuczynień, równowartości uiszczonej kary lub grzywny, które </w:t>
      </w:r>
      <w:r w:rsidRPr="006B0723">
        <w:rPr>
          <w:b/>
          <w:sz w:val="22"/>
          <w:szCs w:val="22"/>
        </w:rPr>
        <w:t xml:space="preserve">Zamawiający </w:t>
      </w:r>
      <w:r w:rsidRPr="006B0723">
        <w:rPr>
          <w:sz w:val="22"/>
          <w:szCs w:val="22"/>
        </w:rPr>
        <w:t xml:space="preserve">poniesie w związku z naruszeniem </w:t>
      </w:r>
      <w:r w:rsidRPr="006B0723">
        <w:rPr>
          <w:b/>
          <w:sz w:val="22"/>
          <w:szCs w:val="22"/>
        </w:rPr>
        <w:t xml:space="preserve">aktualnych przepisów o ochronie danych osobowych </w:t>
      </w:r>
      <w:r w:rsidRPr="006B0723">
        <w:rPr>
          <w:sz w:val="22"/>
          <w:szCs w:val="22"/>
        </w:rPr>
        <w:t>lub naruszenia postanowień</w:t>
      </w:r>
      <w:r w:rsidRPr="006B0723">
        <w:rPr>
          <w:b/>
          <w:sz w:val="22"/>
          <w:szCs w:val="22"/>
        </w:rPr>
        <w:t xml:space="preserve"> Umowy właściwej </w:t>
      </w:r>
      <w:r w:rsidRPr="006B0723">
        <w:rPr>
          <w:sz w:val="22"/>
          <w:szCs w:val="22"/>
        </w:rPr>
        <w:t>lub</w:t>
      </w:r>
      <w:r w:rsidRPr="006B0723">
        <w:rPr>
          <w:b/>
          <w:sz w:val="22"/>
          <w:szCs w:val="22"/>
        </w:rPr>
        <w:t xml:space="preserve"> Umowy powierzenia</w:t>
      </w:r>
      <w:r w:rsidRPr="006B0723">
        <w:rPr>
          <w:sz w:val="22"/>
          <w:szCs w:val="22"/>
        </w:rPr>
        <w:t xml:space="preserve"> z przyczyn leżących po stronie </w:t>
      </w:r>
      <w:r w:rsidRPr="006B0723">
        <w:rPr>
          <w:b/>
          <w:sz w:val="22"/>
          <w:szCs w:val="22"/>
        </w:rPr>
        <w:t>Wykonawcy</w:t>
      </w:r>
      <w:r w:rsidRPr="006B0723">
        <w:rPr>
          <w:sz w:val="22"/>
          <w:szCs w:val="22"/>
        </w:rPr>
        <w:t>.</w:t>
      </w:r>
    </w:p>
    <w:p w14:paraId="59747BCD" w14:textId="271283FA" w:rsidR="006B0723" w:rsidRPr="00913872" w:rsidRDefault="006B0723" w:rsidP="00913872">
      <w:pPr>
        <w:numPr>
          <w:ilvl w:val="0"/>
          <w:numId w:val="38"/>
        </w:numPr>
        <w:suppressAutoHyphens/>
        <w:spacing w:line="360" w:lineRule="auto"/>
        <w:ind w:left="397" w:hanging="397"/>
        <w:rPr>
          <w:rFonts w:cs="Arial"/>
          <w:sz w:val="22"/>
          <w:szCs w:val="22"/>
        </w:rPr>
      </w:pPr>
      <w:r w:rsidRPr="006B0723">
        <w:rPr>
          <w:sz w:val="22"/>
          <w:szCs w:val="22"/>
        </w:rPr>
        <w:t xml:space="preserve">W przypadku wystąpienia  przez osobę  trzecią z roszczeniami bezpośrednio wobec </w:t>
      </w:r>
      <w:r w:rsidRPr="006B0723">
        <w:rPr>
          <w:b/>
          <w:sz w:val="22"/>
          <w:szCs w:val="22"/>
        </w:rPr>
        <w:t>Zamawiającego</w:t>
      </w:r>
      <w:r w:rsidRPr="006B0723">
        <w:rPr>
          <w:sz w:val="22"/>
          <w:szCs w:val="22"/>
        </w:rPr>
        <w:t xml:space="preserve"> oraz w razie wytoczenia przez osobę trzecią powództwa przeciwko </w:t>
      </w:r>
      <w:r w:rsidRPr="006B0723">
        <w:rPr>
          <w:b/>
          <w:sz w:val="22"/>
          <w:szCs w:val="22"/>
        </w:rPr>
        <w:t>Zamawiającemu</w:t>
      </w:r>
      <w:r w:rsidRPr="006B0723">
        <w:rPr>
          <w:sz w:val="22"/>
          <w:szCs w:val="22"/>
        </w:rPr>
        <w:t xml:space="preserve"> z tytułu naruszenia praw osoby trzeciej w związku z naruszeniem </w:t>
      </w:r>
      <w:r w:rsidRPr="006B0723">
        <w:rPr>
          <w:b/>
          <w:sz w:val="22"/>
          <w:szCs w:val="22"/>
        </w:rPr>
        <w:t xml:space="preserve">aktualnych przepisów o ochronie danych osobowych </w:t>
      </w:r>
      <w:r w:rsidRPr="006B0723">
        <w:rPr>
          <w:sz w:val="22"/>
          <w:szCs w:val="22"/>
        </w:rPr>
        <w:t>lub naruszenia postanowień</w:t>
      </w:r>
      <w:r w:rsidRPr="006B0723">
        <w:rPr>
          <w:b/>
          <w:sz w:val="22"/>
          <w:szCs w:val="22"/>
        </w:rPr>
        <w:t xml:space="preserve"> Umowy właściwej </w:t>
      </w:r>
      <w:r w:rsidRPr="006B0723">
        <w:rPr>
          <w:sz w:val="22"/>
          <w:szCs w:val="22"/>
        </w:rPr>
        <w:t>lub</w:t>
      </w:r>
      <w:r w:rsidR="00362869">
        <w:rPr>
          <w:sz w:val="22"/>
          <w:szCs w:val="22"/>
        </w:rPr>
        <w:t> </w:t>
      </w:r>
      <w:r w:rsidRPr="006B0723">
        <w:rPr>
          <w:b/>
          <w:sz w:val="22"/>
          <w:szCs w:val="22"/>
        </w:rPr>
        <w:t xml:space="preserve">Umowy powierzenia </w:t>
      </w:r>
      <w:r w:rsidRPr="006B0723">
        <w:rPr>
          <w:sz w:val="22"/>
          <w:szCs w:val="22"/>
        </w:rPr>
        <w:t xml:space="preserve">z przyczyn leżących po stronie </w:t>
      </w:r>
      <w:r w:rsidRPr="006B0723">
        <w:rPr>
          <w:b/>
          <w:sz w:val="22"/>
          <w:szCs w:val="22"/>
        </w:rPr>
        <w:t>Wykonawcy</w:t>
      </w:r>
      <w:r w:rsidRPr="006B0723">
        <w:rPr>
          <w:sz w:val="22"/>
          <w:szCs w:val="22"/>
        </w:rPr>
        <w:t xml:space="preserve">, </w:t>
      </w:r>
      <w:r w:rsidRPr="006B0723">
        <w:rPr>
          <w:b/>
          <w:sz w:val="22"/>
          <w:szCs w:val="22"/>
        </w:rPr>
        <w:t>Wykonawca</w:t>
      </w:r>
      <w:r w:rsidRPr="006B0723">
        <w:rPr>
          <w:sz w:val="22"/>
          <w:szCs w:val="22"/>
        </w:rPr>
        <w:t xml:space="preserve"> wstąpi do</w:t>
      </w:r>
      <w:r w:rsidR="00362869">
        <w:rPr>
          <w:sz w:val="22"/>
          <w:szCs w:val="22"/>
        </w:rPr>
        <w:t> </w:t>
      </w:r>
      <w:r w:rsidRPr="006B0723">
        <w:rPr>
          <w:sz w:val="22"/>
          <w:szCs w:val="22"/>
        </w:rPr>
        <w:t>postępowania w charakterze strony pozwanej, a w razie braku takiej możliwości wystąpi z</w:t>
      </w:r>
      <w:r w:rsidR="00362869">
        <w:rPr>
          <w:sz w:val="22"/>
          <w:szCs w:val="22"/>
        </w:rPr>
        <w:t> </w:t>
      </w:r>
      <w:r w:rsidRPr="006B0723">
        <w:rPr>
          <w:sz w:val="22"/>
          <w:szCs w:val="22"/>
        </w:rPr>
        <w:t xml:space="preserve">interwencją uboczną po stronie pozwanej. </w:t>
      </w:r>
      <w:r w:rsidRPr="006B0723">
        <w:rPr>
          <w:rFonts w:cs="Arial"/>
          <w:sz w:val="22"/>
          <w:szCs w:val="22"/>
        </w:rPr>
        <w:t xml:space="preserve">W przypadku niewykonania, nienależytego wykonania lub prawnej niemożliwości albo utrudnienia w wykonaniu powyższego obowiązku </w:t>
      </w:r>
      <w:r w:rsidR="00913872">
        <w:rPr>
          <w:rFonts w:cs="Arial"/>
          <w:sz w:val="22"/>
          <w:szCs w:val="22"/>
        </w:rPr>
        <w:br/>
      </w:r>
      <w:r w:rsidRPr="00913872">
        <w:rPr>
          <w:rFonts w:cs="Arial"/>
          <w:sz w:val="22"/>
          <w:szCs w:val="22"/>
        </w:rPr>
        <w:lastRenderedPageBreak/>
        <w:t xml:space="preserve">przez </w:t>
      </w:r>
      <w:r w:rsidRPr="00913872">
        <w:rPr>
          <w:rFonts w:cs="Arial"/>
          <w:b/>
          <w:sz w:val="22"/>
          <w:szCs w:val="22"/>
        </w:rPr>
        <w:t>Wykonawcę</w:t>
      </w:r>
      <w:r w:rsidRPr="00913872">
        <w:rPr>
          <w:rFonts w:cs="Arial"/>
          <w:sz w:val="22"/>
          <w:szCs w:val="22"/>
        </w:rPr>
        <w:t xml:space="preserve"> w sposób niezwłoczny, </w:t>
      </w:r>
      <w:r w:rsidRPr="00913872">
        <w:rPr>
          <w:rFonts w:cs="Arial"/>
          <w:b/>
          <w:sz w:val="22"/>
          <w:szCs w:val="22"/>
        </w:rPr>
        <w:t>Zamawiający</w:t>
      </w:r>
      <w:r w:rsidRPr="00913872">
        <w:rPr>
          <w:rFonts w:cs="Arial"/>
          <w:sz w:val="22"/>
          <w:szCs w:val="22"/>
        </w:rPr>
        <w:t xml:space="preserve"> ma prawo do samodzielnego działania </w:t>
      </w:r>
      <w:r w:rsidR="00913872">
        <w:rPr>
          <w:rFonts w:cs="Arial"/>
          <w:sz w:val="22"/>
          <w:szCs w:val="22"/>
        </w:rPr>
        <w:br/>
      </w:r>
      <w:r w:rsidRPr="00913872">
        <w:rPr>
          <w:rFonts w:cs="Arial"/>
          <w:sz w:val="22"/>
          <w:szCs w:val="22"/>
        </w:rPr>
        <w:t xml:space="preserve">w sprawie, a Wykonawca pokryje wszelkie uzasadnione koszty z tym związane, </w:t>
      </w:r>
      <w:r w:rsidR="00913872">
        <w:rPr>
          <w:rFonts w:cs="Arial"/>
          <w:sz w:val="22"/>
          <w:szCs w:val="22"/>
        </w:rPr>
        <w:br/>
      </w:r>
      <w:r w:rsidRPr="00913872">
        <w:rPr>
          <w:rFonts w:cs="Arial"/>
          <w:sz w:val="22"/>
          <w:szCs w:val="22"/>
        </w:rPr>
        <w:t>w tym w</w:t>
      </w:r>
      <w:r w:rsidR="00362869" w:rsidRPr="00913872">
        <w:rPr>
          <w:rFonts w:cs="Arial"/>
          <w:sz w:val="22"/>
          <w:szCs w:val="22"/>
        </w:rPr>
        <w:t> </w:t>
      </w:r>
      <w:r w:rsidRPr="00913872">
        <w:rPr>
          <w:rFonts w:cs="Arial"/>
          <w:sz w:val="22"/>
          <w:szCs w:val="22"/>
        </w:rPr>
        <w:t>szczególności koszty profesjonalnego doradztwa i zastępstwa prawnego.</w:t>
      </w:r>
    </w:p>
    <w:p w14:paraId="64BE5A30" w14:textId="77777777" w:rsidR="006B0723" w:rsidRPr="006B0723" w:rsidRDefault="006B0723" w:rsidP="00AC0B02">
      <w:pPr>
        <w:numPr>
          <w:ilvl w:val="0"/>
          <w:numId w:val="38"/>
        </w:numPr>
        <w:suppressAutoHyphens/>
        <w:spacing w:line="360" w:lineRule="auto"/>
        <w:ind w:left="397" w:hanging="397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zapłaci </w:t>
      </w:r>
      <w:r w:rsidRPr="006B0723">
        <w:rPr>
          <w:rFonts w:cs="Arial"/>
          <w:b/>
          <w:sz w:val="22"/>
          <w:szCs w:val="22"/>
        </w:rPr>
        <w:t>Zamawiającemu</w:t>
      </w:r>
      <w:r w:rsidRPr="006B0723">
        <w:rPr>
          <w:rFonts w:cs="Arial"/>
          <w:sz w:val="22"/>
          <w:szCs w:val="22"/>
        </w:rPr>
        <w:t xml:space="preserve"> koszty, o których mowa w ust. 1 i 2, w terminie 14 dni od dnia uprawomocnienia się orzeczenia, wydania ostatecznej decyzji organu lub zawarcia ugody</w:t>
      </w:r>
      <w:r w:rsidRPr="006B0723">
        <w:t xml:space="preserve"> </w:t>
      </w:r>
      <w:r w:rsidRPr="006B0723">
        <w:rPr>
          <w:rFonts w:cs="Arial"/>
          <w:sz w:val="22"/>
          <w:szCs w:val="22"/>
        </w:rPr>
        <w:t xml:space="preserve">w sposób zgodny z wezwaniem wystawionym przez Zamawiającego. </w:t>
      </w:r>
    </w:p>
    <w:p w14:paraId="7596C0CC" w14:textId="77777777" w:rsidR="006B0723" w:rsidRPr="006B0723" w:rsidRDefault="006B0723" w:rsidP="00D443AD">
      <w:pPr>
        <w:suppressAutoHyphens/>
        <w:spacing w:line="360" w:lineRule="auto"/>
        <w:ind w:left="0" w:firstLine="0"/>
        <w:jc w:val="center"/>
      </w:pPr>
      <w:bookmarkStart w:id="32" w:name="_Toc139275275"/>
      <w:bookmarkStart w:id="33" w:name="_Toc156387221"/>
      <w:r w:rsidRPr="006B0723">
        <w:rPr>
          <w:b/>
          <w:bCs/>
        </w:rPr>
        <w:t>§ 13.</w:t>
      </w:r>
      <w:bookmarkEnd w:id="32"/>
      <w:bookmarkEnd w:id="33"/>
    </w:p>
    <w:p w14:paraId="336F3863" w14:textId="77777777" w:rsidR="006B0723" w:rsidRPr="006B0723" w:rsidRDefault="006B0723" w:rsidP="00AC0B02">
      <w:pPr>
        <w:numPr>
          <w:ilvl w:val="0"/>
          <w:numId w:val="45"/>
        </w:numPr>
        <w:suppressAutoHyphens/>
        <w:spacing w:line="360" w:lineRule="auto"/>
        <w:ind w:left="397" w:hanging="397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Zamawiający</w:t>
      </w:r>
      <w:r w:rsidRPr="006B0723">
        <w:rPr>
          <w:rFonts w:cs="Arial"/>
          <w:sz w:val="22"/>
          <w:szCs w:val="22"/>
        </w:rPr>
        <w:t xml:space="preserve"> jest uprawniony do rozwiązania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>, jeżeli:</w:t>
      </w:r>
    </w:p>
    <w:p w14:paraId="4CD3058E" w14:textId="77777777" w:rsidR="006B0723" w:rsidRPr="006B0723" w:rsidRDefault="006B0723" w:rsidP="00AC0B02">
      <w:pPr>
        <w:numPr>
          <w:ilvl w:val="1"/>
          <w:numId w:val="28"/>
        </w:numPr>
        <w:suppressAutoHyphens/>
        <w:spacing w:line="360" w:lineRule="auto"/>
        <w:ind w:left="794" w:hanging="397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 xml:space="preserve">Zamawiający </w:t>
      </w:r>
      <w:r w:rsidRPr="006B0723">
        <w:rPr>
          <w:rFonts w:cs="Arial"/>
          <w:sz w:val="22"/>
          <w:szCs w:val="22"/>
        </w:rPr>
        <w:t xml:space="preserve">zawiesił przetwarzanie danych osobowych przez </w:t>
      </w:r>
      <w:r w:rsidRPr="006B0723">
        <w:rPr>
          <w:rFonts w:cs="Arial"/>
          <w:b/>
          <w:sz w:val="22"/>
          <w:szCs w:val="22"/>
        </w:rPr>
        <w:t>Wykonawcę</w:t>
      </w:r>
      <w:r w:rsidRPr="006B0723">
        <w:rPr>
          <w:rFonts w:cs="Arial"/>
          <w:sz w:val="22"/>
          <w:szCs w:val="22"/>
        </w:rPr>
        <w:t xml:space="preserve"> zgodnie z § 11 ust. 2 pkt 2 i jeżeli zgodność z </w:t>
      </w:r>
      <w:r w:rsidRPr="006B0723">
        <w:rPr>
          <w:rFonts w:cs="Arial"/>
          <w:b/>
          <w:sz w:val="22"/>
          <w:szCs w:val="22"/>
        </w:rPr>
        <w:t>aktualnymi przepisami o ochronie danych osobowych</w:t>
      </w:r>
      <w:r w:rsidRPr="006B0723">
        <w:rPr>
          <w:rFonts w:cs="Arial"/>
          <w:sz w:val="22"/>
          <w:szCs w:val="22"/>
        </w:rPr>
        <w:t xml:space="preserve"> lub </w:t>
      </w:r>
      <w:r w:rsidRPr="006B0723">
        <w:rPr>
          <w:rFonts w:cs="Arial"/>
          <w:bCs/>
          <w:sz w:val="22"/>
          <w:szCs w:val="22"/>
        </w:rPr>
        <w:t>postanowieniami</w:t>
      </w:r>
      <w:r w:rsidRPr="006B0723">
        <w:rPr>
          <w:rFonts w:cs="Arial"/>
          <w:sz w:val="22"/>
          <w:szCs w:val="22"/>
        </w:rPr>
        <w:t xml:space="preserve"> </w:t>
      </w:r>
      <w:r w:rsidRPr="006B0723">
        <w:rPr>
          <w:rFonts w:cs="Arial"/>
          <w:b/>
          <w:bCs/>
          <w:sz w:val="22"/>
          <w:szCs w:val="22"/>
        </w:rPr>
        <w:t xml:space="preserve">Umowy właściwej </w:t>
      </w:r>
      <w:r w:rsidRPr="006B0723">
        <w:rPr>
          <w:rFonts w:cs="Arial"/>
          <w:bCs/>
          <w:sz w:val="22"/>
          <w:szCs w:val="22"/>
        </w:rPr>
        <w:t>w zakresie ochrony danych osobowych</w:t>
      </w:r>
      <w:r w:rsidRPr="006B0723">
        <w:rPr>
          <w:rFonts w:cs="Arial"/>
          <w:sz w:val="22"/>
          <w:szCs w:val="22"/>
        </w:rPr>
        <w:t xml:space="preserve"> lub </w:t>
      </w:r>
      <w:r w:rsidRPr="006B0723">
        <w:rPr>
          <w:rFonts w:cs="Arial"/>
          <w:b/>
          <w:sz w:val="22"/>
          <w:szCs w:val="22"/>
        </w:rPr>
        <w:t>Umową powierzenia</w:t>
      </w:r>
      <w:r w:rsidRPr="006B0723">
        <w:rPr>
          <w:rFonts w:cs="Arial"/>
          <w:sz w:val="22"/>
          <w:szCs w:val="22"/>
        </w:rPr>
        <w:t xml:space="preserve"> nie zostanie przywrócona w rozsądnym terminie, a w każdym razie w terminie nie dłuższym, niż 1 miesiąc od zawieszenia;</w:t>
      </w:r>
    </w:p>
    <w:p w14:paraId="5688FF63" w14:textId="77777777" w:rsidR="006B0723" w:rsidRPr="006B0723" w:rsidRDefault="006B0723" w:rsidP="00AC0B02">
      <w:pPr>
        <w:numPr>
          <w:ilvl w:val="1"/>
          <w:numId w:val="28"/>
        </w:numPr>
        <w:suppressAutoHyphens/>
        <w:spacing w:line="360" w:lineRule="auto"/>
        <w:ind w:left="794" w:hanging="397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poważnie lub stale narusza </w:t>
      </w:r>
      <w:r w:rsidRPr="006B0723">
        <w:rPr>
          <w:rFonts w:cs="Arial"/>
          <w:b/>
          <w:sz w:val="22"/>
          <w:szCs w:val="22"/>
        </w:rPr>
        <w:t>aktualne przepisy o ochronie danych osobowych</w:t>
      </w:r>
      <w:r w:rsidRPr="006B0723">
        <w:rPr>
          <w:rFonts w:cs="Arial"/>
          <w:sz w:val="22"/>
          <w:szCs w:val="22"/>
        </w:rPr>
        <w:t xml:space="preserve"> </w:t>
      </w:r>
      <w:r w:rsidRPr="006B0723">
        <w:rPr>
          <w:rFonts w:cs="Arial"/>
          <w:bCs/>
          <w:sz w:val="22"/>
          <w:szCs w:val="22"/>
        </w:rPr>
        <w:t xml:space="preserve">lub </w:t>
      </w:r>
      <w:r w:rsidRPr="006B0723">
        <w:rPr>
          <w:rFonts w:cs="Arial"/>
          <w:sz w:val="22"/>
          <w:szCs w:val="22"/>
        </w:rPr>
        <w:t xml:space="preserve">postanowienia </w:t>
      </w:r>
      <w:r w:rsidRPr="006B0723">
        <w:rPr>
          <w:rFonts w:cs="Arial"/>
          <w:b/>
          <w:bCs/>
          <w:sz w:val="22"/>
          <w:szCs w:val="22"/>
        </w:rPr>
        <w:t xml:space="preserve">Umowy właściwej </w:t>
      </w:r>
      <w:r w:rsidRPr="006B0723">
        <w:rPr>
          <w:rFonts w:cs="Arial"/>
          <w:bCs/>
          <w:sz w:val="22"/>
          <w:szCs w:val="22"/>
        </w:rPr>
        <w:t>w zakresie ochrony danych osobowych</w:t>
      </w:r>
      <w:r w:rsidRPr="006B0723">
        <w:rPr>
          <w:rFonts w:cs="Arial"/>
          <w:sz w:val="22"/>
          <w:szCs w:val="22"/>
        </w:rPr>
        <w:t xml:space="preserve"> lub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>;</w:t>
      </w:r>
    </w:p>
    <w:p w14:paraId="60BA5AE5" w14:textId="77777777" w:rsidR="006B0723" w:rsidRPr="006B0723" w:rsidRDefault="006B0723" w:rsidP="00AC0B02">
      <w:pPr>
        <w:numPr>
          <w:ilvl w:val="1"/>
          <w:numId w:val="28"/>
        </w:numPr>
        <w:suppressAutoHyphens/>
        <w:spacing w:line="360" w:lineRule="auto"/>
        <w:ind w:left="794" w:hanging="397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nie stosuje się do wiążącej decyzji właściwego sądu lub właściwego organu nadzorczego dotyczącej jego obowiązków wynikających z </w:t>
      </w:r>
      <w:r w:rsidRPr="006B0723">
        <w:rPr>
          <w:rFonts w:cs="Arial"/>
          <w:b/>
          <w:sz w:val="22"/>
          <w:szCs w:val="22"/>
        </w:rPr>
        <w:t>aktualnych przepisów o ochronie danych osobowych</w:t>
      </w:r>
      <w:r w:rsidRPr="006B0723">
        <w:rPr>
          <w:rFonts w:cs="Arial"/>
          <w:sz w:val="22"/>
          <w:szCs w:val="22"/>
        </w:rPr>
        <w:t xml:space="preserve"> lub postanowień </w:t>
      </w:r>
      <w:r w:rsidRPr="006B0723">
        <w:rPr>
          <w:rFonts w:cs="Arial"/>
          <w:b/>
          <w:bCs/>
          <w:sz w:val="22"/>
          <w:szCs w:val="22"/>
        </w:rPr>
        <w:t xml:space="preserve">Umowy właściwej </w:t>
      </w:r>
      <w:r w:rsidRPr="006B0723">
        <w:rPr>
          <w:rFonts w:cs="Arial"/>
          <w:bCs/>
          <w:sz w:val="22"/>
          <w:szCs w:val="22"/>
        </w:rPr>
        <w:t>w zakresie ochrony danych osobowych</w:t>
      </w:r>
      <w:r w:rsidRPr="006B0723">
        <w:rPr>
          <w:rFonts w:cs="Arial"/>
          <w:sz w:val="22"/>
          <w:szCs w:val="22"/>
        </w:rPr>
        <w:t xml:space="preserve"> lub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>;</w:t>
      </w:r>
    </w:p>
    <w:p w14:paraId="683DEC8A" w14:textId="77777777" w:rsidR="006B0723" w:rsidRPr="006B0723" w:rsidRDefault="006B0723" w:rsidP="00AC0B02">
      <w:pPr>
        <w:numPr>
          <w:ilvl w:val="0"/>
          <w:numId w:val="45"/>
        </w:numPr>
        <w:suppressAutoHyphens/>
        <w:spacing w:line="360" w:lineRule="auto"/>
        <w:ind w:left="397" w:hanging="397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ma prawo rozwiązać </w:t>
      </w:r>
      <w:r w:rsidRPr="006B0723">
        <w:rPr>
          <w:rFonts w:cs="Arial"/>
          <w:b/>
          <w:sz w:val="22"/>
          <w:szCs w:val="22"/>
        </w:rPr>
        <w:t>Umowę powierzenia</w:t>
      </w:r>
      <w:r w:rsidRPr="006B0723">
        <w:rPr>
          <w:rFonts w:cs="Arial"/>
          <w:sz w:val="22"/>
          <w:szCs w:val="22"/>
        </w:rPr>
        <w:t xml:space="preserve">, jeżeli po zawiadomieniu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 o tym, że jego polecenie narusza aktualne przepisy o ochronie danych osobowych zgodnie z § 8 ust. 2, </w:t>
      </w:r>
      <w:r w:rsidRPr="006B0723">
        <w:rPr>
          <w:rFonts w:cs="Arial"/>
          <w:b/>
          <w:sz w:val="22"/>
          <w:szCs w:val="22"/>
        </w:rPr>
        <w:t>Zamawiający</w:t>
      </w:r>
      <w:r w:rsidRPr="006B0723">
        <w:rPr>
          <w:rFonts w:cs="Arial"/>
          <w:sz w:val="22"/>
          <w:szCs w:val="22"/>
        </w:rPr>
        <w:t xml:space="preserve"> nalega na wypełnienie polecenia.</w:t>
      </w:r>
    </w:p>
    <w:p w14:paraId="2AA852CF" w14:textId="77777777" w:rsidR="006B0723" w:rsidRPr="006B0723" w:rsidRDefault="006B0723" w:rsidP="002212A1">
      <w:pPr>
        <w:suppressAutoHyphens/>
        <w:spacing w:line="360" w:lineRule="auto"/>
        <w:ind w:left="0" w:firstLine="0"/>
        <w:jc w:val="center"/>
      </w:pPr>
      <w:bookmarkStart w:id="34" w:name="_Toc139275276"/>
      <w:bookmarkStart w:id="35" w:name="_Toc156387222"/>
      <w:r w:rsidRPr="006B0723">
        <w:rPr>
          <w:b/>
          <w:bCs/>
        </w:rPr>
        <w:t>§ 14.</w:t>
      </w:r>
      <w:bookmarkEnd w:id="34"/>
      <w:bookmarkEnd w:id="35"/>
    </w:p>
    <w:p w14:paraId="167D9F86" w14:textId="77777777" w:rsidR="006B0723" w:rsidRPr="006B0723" w:rsidRDefault="006B0723" w:rsidP="00AC0B02">
      <w:pPr>
        <w:tabs>
          <w:tab w:val="num" w:pos="0"/>
        </w:tabs>
        <w:suppressAutoHyphens/>
        <w:spacing w:line="360" w:lineRule="auto"/>
        <w:ind w:left="0" w:firstLine="0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W sprawach nieuregulowanych niniejszą umową mają zastosowanie przepisy RODO oraz przepisy krajowe.</w:t>
      </w:r>
    </w:p>
    <w:p w14:paraId="6C5DA6BA" w14:textId="77777777" w:rsidR="006B0723" w:rsidRPr="006B0723" w:rsidRDefault="006B0723" w:rsidP="002212A1">
      <w:pPr>
        <w:suppressAutoHyphens/>
        <w:spacing w:line="360" w:lineRule="auto"/>
        <w:ind w:left="0" w:firstLine="0"/>
        <w:jc w:val="center"/>
      </w:pPr>
      <w:bookmarkStart w:id="36" w:name="_Toc139275277"/>
      <w:bookmarkStart w:id="37" w:name="_Toc156387223"/>
      <w:r w:rsidRPr="006B0723">
        <w:rPr>
          <w:b/>
          <w:bCs/>
        </w:rPr>
        <w:t>§ 15.</w:t>
      </w:r>
      <w:bookmarkEnd w:id="36"/>
      <w:bookmarkEnd w:id="37"/>
    </w:p>
    <w:p w14:paraId="5FD21F9C" w14:textId="4D525FA3" w:rsidR="006B0723" w:rsidRPr="006B0723" w:rsidRDefault="006B0723" w:rsidP="00AC0B02">
      <w:pPr>
        <w:tabs>
          <w:tab w:val="num" w:pos="0"/>
        </w:tabs>
        <w:suppressAutoHyphens/>
        <w:spacing w:line="360" w:lineRule="auto"/>
        <w:ind w:left="0" w:firstLine="0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Strony zobowiązują się dołożyć należytych starań w celu polubownego rozwiązywania wszelkich sporów wynikających z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>. Spory, których Stronom nie uda się rozwiązać polubownie w terminie 30 dni od daty ich powstania (tj. od daty powiadomienia drugiej Strony o możliwości poddania sporu pod rozstrzygnięcie sądu) będą rozstrzygane przez sąd właściwy dla </w:t>
      </w:r>
      <w:r w:rsidRPr="006B0723">
        <w:rPr>
          <w:rFonts w:cs="Arial"/>
          <w:b/>
          <w:sz w:val="22"/>
          <w:szCs w:val="22"/>
        </w:rPr>
        <w:t>Zamawiającego.</w:t>
      </w:r>
    </w:p>
    <w:p w14:paraId="6D79A2F2" w14:textId="77777777" w:rsidR="00CC1335" w:rsidRDefault="00CC1335" w:rsidP="002212A1">
      <w:pPr>
        <w:suppressAutoHyphens/>
        <w:spacing w:line="360" w:lineRule="auto"/>
        <w:ind w:left="0" w:firstLine="0"/>
        <w:jc w:val="center"/>
        <w:rPr>
          <w:b/>
          <w:bCs/>
        </w:rPr>
      </w:pPr>
      <w:bookmarkStart w:id="38" w:name="_Toc139275278"/>
      <w:bookmarkStart w:id="39" w:name="_Toc156387224"/>
    </w:p>
    <w:p w14:paraId="6A689F3C" w14:textId="77777777" w:rsidR="00CC1335" w:rsidRDefault="00CC1335" w:rsidP="002212A1">
      <w:pPr>
        <w:suppressAutoHyphens/>
        <w:spacing w:line="360" w:lineRule="auto"/>
        <w:ind w:left="0" w:firstLine="0"/>
        <w:jc w:val="center"/>
        <w:rPr>
          <w:b/>
          <w:bCs/>
        </w:rPr>
      </w:pPr>
    </w:p>
    <w:p w14:paraId="1B138F32" w14:textId="6E6D1918" w:rsidR="006B0723" w:rsidRPr="006B0723" w:rsidRDefault="006B0723" w:rsidP="002212A1">
      <w:pPr>
        <w:suppressAutoHyphens/>
        <w:spacing w:line="360" w:lineRule="auto"/>
        <w:ind w:left="0" w:firstLine="0"/>
        <w:jc w:val="center"/>
      </w:pPr>
      <w:r w:rsidRPr="006B0723">
        <w:rPr>
          <w:b/>
          <w:bCs/>
        </w:rPr>
        <w:lastRenderedPageBreak/>
        <w:t>§ 16.</w:t>
      </w:r>
      <w:bookmarkEnd w:id="38"/>
      <w:bookmarkEnd w:id="39"/>
    </w:p>
    <w:p w14:paraId="58693DBD" w14:textId="27AFDDB8" w:rsidR="006B0723" w:rsidRDefault="006B0723" w:rsidP="00AC0B02">
      <w:pPr>
        <w:tabs>
          <w:tab w:val="num" w:pos="0"/>
        </w:tabs>
        <w:suppressAutoHyphens/>
        <w:spacing w:line="360" w:lineRule="auto"/>
        <w:ind w:left="0" w:firstLine="0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Niniejsza </w:t>
      </w:r>
      <w:r w:rsidRPr="006B0723">
        <w:rPr>
          <w:rFonts w:cs="Arial"/>
          <w:b/>
          <w:bCs/>
          <w:sz w:val="22"/>
          <w:szCs w:val="22"/>
        </w:rPr>
        <w:t xml:space="preserve">Umowa powierzenia </w:t>
      </w:r>
      <w:r w:rsidRPr="006B0723">
        <w:rPr>
          <w:rFonts w:cs="Arial"/>
          <w:sz w:val="22"/>
          <w:szCs w:val="22"/>
        </w:rPr>
        <w:t xml:space="preserve">została sporządzona w polskiej wersji językowej, w dwóch </w:t>
      </w:r>
      <w:r w:rsidRPr="00CC1335">
        <w:rPr>
          <w:rFonts w:cs="Arial"/>
          <w:sz w:val="22"/>
          <w:szCs w:val="22"/>
        </w:rPr>
        <w:t>jednobrzmiących egzemplarzach, po jednym dla każdej ze Stron / w formie elektronicznej.</w:t>
      </w:r>
    </w:p>
    <w:p w14:paraId="07EF22B1" w14:textId="77777777" w:rsidR="00913872" w:rsidRDefault="00913872" w:rsidP="00AC0B02">
      <w:pPr>
        <w:tabs>
          <w:tab w:val="num" w:pos="0"/>
        </w:tabs>
        <w:suppressAutoHyphens/>
        <w:spacing w:line="360" w:lineRule="auto"/>
        <w:ind w:left="0" w:firstLine="0"/>
        <w:rPr>
          <w:rFonts w:cs="Arial"/>
          <w:sz w:val="22"/>
          <w:szCs w:val="22"/>
        </w:rPr>
      </w:pPr>
    </w:p>
    <w:p w14:paraId="0EE30935" w14:textId="07F0BF06" w:rsidR="006B0723" w:rsidRPr="006B0723" w:rsidRDefault="006B0723" w:rsidP="006B0723">
      <w:pPr>
        <w:suppressAutoHyphens/>
        <w:spacing w:after="600" w:line="360" w:lineRule="auto"/>
        <w:ind w:left="0" w:firstLine="0"/>
        <w:jc w:val="left"/>
        <w:rPr>
          <w:rFonts w:cs="Arial"/>
          <w:sz w:val="22"/>
          <w:szCs w:val="22"/>
          <w:u w:val="single"/>
          <w:vertAlign w:val="superscrip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odpisów"/>
        <w:tblDescription w:val="Tabela przygotowana na podpisy Stron Umowy"/>
      </w:tblPr>
      <w:tblGrid>
        <w:gridCol w:w="4253"/>
        <w:gridCol w:w="1701"/>
        <w:gridCol w:w="3962"/>
      </w:tblGrid>
      <w:tr w:rsidR="006B0723" w:rsidRPr="006B0723" w14:paraId="39A9E5D7" w14:textId="77777777" w:rsidTr="00311715">
        <w:trPr>
          <w:tblHeader/>
        </w:trPr>
        <w:tc>
          <w:tcPr>
            <w:tcW w:w="4253" w:type="dxa"/>
            <w:tcBorders>
              <w:top w:val="nil"/>
              <w:left w:val="nil"/>
              <w:right w:val="nil"/>
            </w:tcBorders>
          </w:tcPr>
          <w:p w14:paraId="36E4DE7E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5385002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3962" w:type="dxa"/>
            <w:tcBorders>
              <w:top w:val="nil"/>
              <w:left w:val="nil"/>
              <w:right w:val="nil"/>
            </w:tcBorders>
          </w:tcPr>
          <w:p w14:paraId="5C621419" w14:textId="77777777" w:rsidR="006B0723" w:rsidRPr="006B0723" w:rsidRDefault="006B0723" w:rsidP="006B0723">
            <w:pPr>
              <w:ind w:left="-391" w:hanging="142"/>
              <w:rPr>
                <w:rFonts w:cs="Arial"/>
                <w:color w:val="FFFFFF"/>
              </w:rPr>
            </w:pPr>
          </w:p>
        </w:tc>
      </w:tr>
    </w:tbl>
    <w:p w14:paraId="45E32C04" w14:textId="77777777" w:rsidR="006B0723" w:rsidRPr="006B0723" w:rsidRDefault="006B0723" w:rsidP="006B0723">
      <w:pPr>
        <w:tabs>
          <w:tab w:val="left" w:pos="4680"/>
          <w:tab w:val="left" w:pos="5954"/>
        </w:tabs>
        <w:spacing w:after="0"/>
        <w:ind w:left="0" w:right="84" w:firstLine="0"/>
        <w:jc w:val="left"/>
        <w:rPr>
          <w:b/>
          <w:i/>
          <w:sz w:val="22"/>
          <w:szCs w:val="22"/>
        </w:rPr>
      </w:pPr>
      <w:r w:rsidRPr="006B0723">
        <w:rPr>
          <w:rFonts w:cs="Arial"/>
          <w:i/>
          <w:sz w:val="18"/>
          <w:szCs w:val="18"/>
        </w:rPr>
        <w:t xml:space="preserve">data, podpis, pieczęć w imieniu </w:t>
      </w:r>
      <w:r w:rsidRPr="006B0723">
        <w:rPr>
          <w:b/>
          <w:i/>
          <w:sz w:val="22"/>
          <w:szCs w:val="22"/>
        </w:rPr>
        <w:t>Zamawiającego</w:t>
      </w:r>
      <w:r w:rsidRPr="006B0723">
        <w:rPr>
          <w:b/>
          <w:i/>
          <w:sz w:val="22"/>
          <w:szCs w:val="22"/>
        </w:rPr>
        <w:tab/>
      </w:r>
      <w:r w:rsidRPr="006B0723">
        <w:rPr>
          <w:b/>
          <w:i/>
          <w:sz w:val="22"/>
          <w:szCs w:val="22"/>
        </w:rPr>
        <w:tab/>
      </w:r>
      <w:r w:rsidRPr="006B0723">
        <w:rPr>
          <w:rFonts w:cs="Arial"/>
          <w:i/>
          <w:sz w:val="18"/>
          <w:szCs w:val="18"/>
        </w:rPr>
        <w:t xml:space="preserve">data, podpis, pieczęć w imieniu </w:t>
      </w:r>
      <w:r w:rsidRPr="006B0723">
        <w:rPr>
          <w:b/>
          <w:i/>
          <w:sz w:val="22"/>
          <w:szCs w:val="22"/>
        </w:rPr>
        <w:t>Wykonawcy</w:t>
      </w:r>
    </w:p>
    <w:p w14:paraId="371C7729" w14:textId="77777777" w:rsidR="006B0723" w:rsidRPr="006B0723" w:rsidRDefault="006B0723" w:rsidP="006B0723">
      <w:pPr>
        <w:tabs>
          <w:tab w:val="left" w:pos="4536"/>
          <w:tab w:val="left" w:pos="5954"/>
        </w:tabs>
        <w:spacing w:line="360" w:lineRule="auto"/>
        <w:ind w:left="0" w:right="85" w:firstLine="0"/>
        <w:jc w:val="center"/>
        <w:rPr>
          <w:rFonts w:cs="Arial"/>
          <w:i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Miejsce na podpisy Zamawiającego i Wykonawcy"/>
        <w:tblDescription w:val="Należy wpisać datę i a następnie dodać podpis i pieczęć Stron Umowy powierzenia"/>
      </w:tblPr>
      <w:tblGrid>
        <w:gridCol w:w="4253"/>
        <w:gridCol w:w="1701"/>
        <w:gridCol w:w="3962"/>
      </w:tblGrid>
      <w:tr w:rsidR="006B0723" w:rsidRPr="006B0723" w14:paraId="3980A6CA" w14:textId="77777777" w:rsidTr="00311715">
        <w:trPr>
          <w:tblHeader/>
        </w:trPr>
        <w:tc>
          <w:tcPr>
            <w:tcW w:w="4253" w:type="dxa"/>
            <w:tcBorders>
              <w:top w:val="nil"/>
              <w:left w:val="nil"/>
              <w:right w:val="nil"/>
            </w:tcBorders>
          </w:tcPr>
          <w:p w14:paraId="5A143456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  <w:p w14:paraId="5428BC47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  <w:p w14:paraId="39CBE55B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E2AADAC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3962" w:type="dxa"/>
            <w:tcBorders>
              <w:top w:val="nil"/>
              <w:left w:val="nil"/>
              <w:right w:val="nil"/>
            </w:tcBorders>
          </w:tcPr>
          <w:p w14:paraId="2655829E" w14:textId="77777777" w:rsidR="006B0723" w:rsidRPr="006B0723" w:rsidRDefault="006B0723" w:rsidP="006B0723">
            <w:pPr>
              <w:ind w:left="-391" w:hanging="142"/>
              <w:rPr>
                <w:rFonts w:cs="Arial"/>
                <w:color w:val="FFFFFF"/>
              </w:rPr>
            </w:pPr>
          </w:p>
        </w:tc>
      </w:tr>
    </w:tbl>
    <w:p w14:paraId="178B607D" w14:textId="77777777" w:rsidR="006B0723" w:rsidRPr="006B0723" w:rsidRDefault="006B0723" w:rsidP="006B0723">
      <w:pPr>
        <w:tabs>
          <w:tab w:val="left" w:pos="4536"/>
          <w:tab w:val="left" w:pos="5954"/>
        </w:tabs>
        <w:ind w:left="0" w:right="85" w:firstLine="0"/>
        <w:jc w:val="center"/>
        <w:rPr>
          <w:rFonts w:cs="Arial"/>
          <w:i/>
          <w:sz w:val="18"/>
          <w:szCs w:val="18"/>
        </w:rPr>
      </w:pPr>
      <w:r w:rsidRPr="006B0723">
        <w:rPr>
          <w:rFonts w:cs="Arial"/>
          <w:i/>
          <w:sz w:val="18"/>
          <w:szCs w:val="18"/>
        </w:rPr>
        <w:t xml:space="preserve">data, podpis, pieczęć w imieniu </w:t>
      </w:r>
      <w:r w:rsidRPr="006B0723">
        <w:rPr>
          <w:b/>
          <w:i/>
          <w:sz w:val="22"/>
          <w:szCs w:val="22"/>
        </w:rPr>
        <w:t>Zamawiającego</w:t>
      </w:r>
      <w:r w:rsidRPr="006B0723">
        <w:rPr>
          <w:rFonts w:cs="Arial"/>
          <w:i/>
          <w:sz w:val="20"/>
          <w:szCs w:val="20"/>
          <w:vertAlign w:val="superscript"/>
        </w:rPr>
        <w:tab/>
        <w:t xml:space="preserve"> </w:t>
      </w:r>
      <w:r w:rsidRPr="006B0723">
        <w:rPr>
          <w:rFonts w:cs="Arial"/>
          <w:i/>
          <w:sz w:val="20"/>
          <w:szCs w:val="20"/>
          <w:vertAlign w:val="superscript"/>
        </w:rPr>
        <w:tab/>
      </w:r>
      <w:r w:rsidRPr="006B0723">
        <w:rPr>
          <w:rFonts w:cs="Arial"/>
          <w:i/>
          <w:sz w:val="18"/>
          <w:szCs w:val="18"/>
        </w:rPr>
        <w:t xml:space="preserve">data, podpis, pieczęć w imieniu </w:t>
      </w:r>
      <w:r w:rsidRPr="006B0723">
        <w:rPr>
          <w:b/>
          <w:i/>
          <w:sz w:val="22"/>
          <w:szCs w:val="22"/>
        </w:rPr>
        <w:t>Wykonawcy</w:t>
      </w:r>
    </w:p>
    <w:p w14:paraId="1A10E4DA" w14:textId="77777777" w:rsidR="006B0723" w:rsidRPr="006B0723" w:rsidRDefault="006B0723" w:rsidP="006B0723">
      <w:pPr>
        <w:spacing w:line="360" w:lineRule="auto"/>
        <w:ind w:left="0" w:firstLine="0"/>
        <w:jc w:val="left"/>
        <w:rPr>
          <w:rFonts w:cs="Arial"/>
          <w:sz w:val="16"/>
        </w:rPr>
      </w:pPr>
      <w:r w:rsidRPr="006B0723">
        <w:br w:type="page"/>
      </w:r>
    </w:p>
    <w:p w14:paraId="15282FD4" w14:textId="7B776BB1" w:rsidR="006B0723" w:rsidRPr="006B0723" w:rsidDel="00261442" w:rsidRDefault="006B0723" w:rsidP="006B0723">
      <w:pPr>
        <w:spacing w:after="0" w:line="360" w:lineRule="auto"/>
        <w:ind w:left="8460" w:firstLine="0"/>
        <w:jc w:val="left"/>
        <w:rPr>
          <w:del w:id="40" w:author="Gajda Maja" w:date="2025-12-08T08:22:00Z" w16du:dateUtc="2025-12-08T07:22:00Z"/>
          <w:rFonts w:cs="Arial"/>
          <w:sz w:val="22"/>
          <w:szCs w:val="22"/>
        </w:rPr>
      </w:pPr>
      <w:del w:id="41" w:author="Gajda Maja" w:date="2025-12-08T08:22:00Z" w16du:dateUtc="2025-12-08T07:22:00Z">
        <w:r w:rsidRPr="006B0723" w:rsidDel="00261442">
          <w:rPr>
            <w:rFonts w:cs="Arial"/>
            <w:sz w:val="22"/>
            <w:szCs w:val="22"/>
          </w:rPr>
          <w:lastRenderedPageBreak/>
          <w:delText>Załącznik Nr 1</w:delText>
        </w:r>
      </w:del>
    </w:p>
    <w:p w14:paraId="41BF8712" w14:textId="1BD5D076" w:rsidR="006B0723" w:rsidRPr="006B0723" w:rsidDel="00261442" w:rsidRDefault="006B0723" w:rsidP="006B0723">
      <w:pPr>
        <w:spacing w:line="360" w:lineRule="auto"/>
        <w:ind w:left="5080" w:firstLine="0"/>
        <w:jc w:val="left"/>
        <w:rPr>
          <w:del w:id="42" w:author="Gajda Maja" w:date="2025-12-08T08:22:00Z" w16du:dateUtc="2025-12-08T07:22:00Z"/>
          <w:rFonts w:cs="Arial"/>
          <w:sz w:val="22"/>
          <w:szCs w:val="22"/>
        </w:rPr>
      </w:pPr>
      <w:del w:id="43" w:author="Gajda Maja" w:date="2025-12-08T08:22:00Z" w16du:dateUtc="2025-12-08T07:22:00Z">
        <w:r w:rsidRPr="006B0723" w:rsidDel="00261442">
          <w:rPr>
            <w:rFonts w:cs="Arial"/>
            <w:sz w:val="22"/>
            <w:szCs w:val="22"/>
          </w:rPr>
          <w:delText xml:space="preserve">do Umowy powierzenia Nr </w:delText>
        </w:r>
        <w:r w:rsidRPr="006B0723" w:rsidDel="00261442">
          <w:rPr>
            <w:bCs/>
            <w:sz w:val="22"/>
            <w:szCs w:val="22"/>
          </w:rPr>
          <w:delText>……./RODO_UP/……</w:delText>
        </w:r>
      </w:del>
    </w:p>
    <w:p w14:paraId="6BAD9A13" w14:textId="5FC68D20" w:rsidR="006B0723" w:rsidRPr="006B0723" w:rsidDel="00261442" w:rsidRDefault="006B0723" w:rsidP="006B0723">
      <w:pPr>
        <w:spacing w:before="480" w:after="0" w:line="360" w:lineRule="auto"/>
        <w:ind w:left="794" w:hanging="397"/>
        <w:jc w:val="left"/>
        <w:rPr>
          <w:del w:id="44" w:author="Gajda Maja" w:date="2025-12-08T08:22:00Z" w16du:dateUtc="2025-12-08T07:22:00Z"/>
          <w:rFonts w:cs="Arial"/>
          <w:sz w:val="16"/>
        </w:rPr>
      </w:pPr>
      <w:bookmarkStart w:id="45" w:name="_Hlk152251768"/>
      <w:del w:id="46" w:author="Gajda Maja" w:date="2025-12-08T08:22:00Z" w16du:dateUtc="2025-12-08T07:22:00Z">
        <w:r w:rsidRPr="006B0723" w:rsidDel="00261442">
          <w:rPr>
            <w:rFonts w:cs="Arial"/>
            <w:sz w:val="18"/>
            <w:szCs w:val="18"/>
          </w:rPr>
          <w:delText>Egz. Nr __</w:delText>
        </w:r>
        <w:r w:rsidRPr="006B0723" w:rsidDel="00261442">
          <w:rPr>
            <w:rFonts w:cs="Arial"/>
            <w:sz w:val="16"/>
          </w:rPr>
          <w:tab/>
        </w:r>
        <w:r w:rsidRPr="006B0723" w:rsidDel="00261442">
          <w:rPr>
            <w:rFonts w:cs="Arial"/>
            <w:sz w:val="16"/>
          </w:rPr>
          <w:tab/>
        </w:r>
        <w:r w:rsidRPr="006B0723" w:rsidDel="00261442">
          <w:rPr>
            <w:rFonts w:cs="Arial"/>
            <w:sz w:val="16"/>
          </w:rPr>
          <w:tab/>
        </w:r>
        <w:r w:rsidRPr="006B0723" w:rsidDel="00261442">
          <w:rPr>
            <w:rFonts w:cs="Arial"/>
            <w:sz w:val="16"/>
          </w:rPr>
          <w:tab/>
        </w:r>
        <w:r w:rsidRPr="006B0723" w:rsidDel="00261442">
          <w:rPr>
            <w:rFonts w:cs="Arial"/>
            <w:sz w:val="16"/>
          </w:rPr>
          <w:tab/>
        </w:r>
        <w:r w:rsidRPr="006B0723" w:rsidDel="00261442">
          <w:rPr>
            <w:rFonts w:cs="Arial"/>
            <w:sz w:val="16"/>
          </w:rPr>
          <w:tab/>
        </w:r>
        <w:r w:rsidRPr="006B0723" w:rsidDel="00261442">
          <w:rPr>
            <w:rFonts w:cs="Arial"/>
            <w:sz w:val="16"/>
          </w:rPr>
          <w:tab/>
        </w:r>
        <w:r w:rsidRPr="006B0723" w:rsidDel="00261442">
          <w:rPr>
            <w:rFonts w:cs="Arial"/>
            <w:sz w:val="16"/>
          </w:rPr>
          <w:tab/>
        </w:r>
        <w:r w:rsidRPr="006B0723" w:rsidDel="00261442">
          <w:rPr>
            <w:rFonts w:cs="Arial"/>
            <w:sz w:val="16"/>
          </w:rPr>
          <w:tab/>
        </w:r>
        <w:r w:rsidRPr="006B0723" w:rsidDel="00261442">
          <w:rPr>
            <w:rFonts w:cs="Arial"/>
            <w:sz w:val="16"/>
          </w:rPr>
          <w:tab/>
          <w:delText>...........................................</w:delText>
        </w:r>
      </w:del>
    </w:p>
    <w:p w14:paraId="7DFCB140" w14:textId="0ABB7024" w:rsidR="006B0723" w:rsidRPr="006B0723" w:rsidDel="00261442" w:rsidRDefault="006B0723" w:rsidP="006B0723">
      <w:pPr>
        <w:ind w:left="8257" w:firstLine="0"/>
        <w:jc w:val="left"/>
        <w:rPr>
          <w:del w:id="47" w:author="Gajda Maja" w:date="2025-12-08T08:22:00Z" w16du:dateUtc="2025-12-08T07:22:00Z"/>
          <w:rFonts w:cs="Arial"/>
          <w:sz w:val="16"/>
          <w:szCs w:val="16"/>
        </w:rPr>
      </w:pPr>
      <w:del w:id="48" w:author="Gajda Maja" w:date="2025-12-08T08:22:00Z" w16du:dateUtc="2025-12-08T07:22:00Z">
        <w:r w:rsidRPr="006B0723" w:rsidDel="00261442">
          <w:rPr>
            <w:rFonts w:cs="Arial"/>
            <w:sz w:val="16"/>
            <w:szCs w:val="16"/>
          </w:rPr>
          <w:delText>miejscowość, data</w:delText>
        </w:r>
      </w:del>
    </w:p>
    <w:bookmarkEnd w:id="45"/>
    <w:p w14:paraId="6228E93F" w14:textId="7F52F3B5" w:rsidR="006B0723" w:rsidRPr="006B0723" w:rsidDel="00261442" w:rsidRDefault="006B0723" w:rsidP="006B0723">
      <w:pPr>
        <w:suppressAutoHyphens/>
        <w:spacing w:before="600" w:after="0" w:line="360" w:lineRule="auto"/>
        <w:ind w:left="0" w:firstLine="0"/>
        <w:jc w:val="center"/>
        <w:rPr>
          <w:del w:id="49" w:author="Gajda Maja" w:date="2025-12-08T08:22:00Z" w16du:dateUtc="2025-12-08T07:22:00Z"/>
          <w:rFonts w:cs="Arial"/>
          <w:b/>
        </w:rPr>
      </w:pPr>
      <w:del w:id="50" w:author="Gajda Maja" w:date="2025-12-08T08:22:00Z" w16du:dateUtc="2025-12-08T07:22:00Z">
        <w:r w:rsidRPr="006B0723" w:rsidDel="00261442">
          <w:rPr>
            <w:rFonts w:cs="Arial"/>
            <w:b/>
          </w:rPr>
          <w:delText>Protokół przekazania</w:delText>
        </w:r>
      </w:del>
    </w:p>
    <w:p w14:paraId="5688FF9C" w14:textId="6E8226C9" w:rsidR="006B0723" w:rsidRPr="006B0723" w:rsidDel="00261442" w:rsidRDefault="006B0723" w:rsidP="006B0723">
      <w:pPr>
        <w:suppressAutoHyphens/>
        <w:spacing w:after="0" w:line="360" w:lineRule="auto"/>
        <w:ind w:left="0" w:firstLine="0"/>
        <w:jc w:val="center"/>
        <w:rPr>
          <w:del w:id="51" w:author="Gajda Maja" w:date="2025-12-08T08:22:00Z" w16du:dateUtc="2025-12-08T07:22:00Z"/>
          <w:rFonts w:cs="Arial"/>
          <w:b/>
        </w:rPr>
      </w:pPr>
      <w:del w:id="52" w:author="Gajda Maja" w:date="2025-12-08T08:22:00Z" w16du:dateUtc="2025-12-08T07:22:00Z">
        <w:r w:rsidRPr="006B0723" w:rsidDel="00261442">
          <w:rPr>
            <w:rFonts w:cs="Arial"/>
            <w:b/>
          </w:rPr>
          <w:delText>przez PKP Polskie Linie Kolejowe S.A.</w:delText>
        </w:r>
      </w:del>
    </w:p>
    <w:p w14:paraId="60C2E8D3" w14:textId="11A93749" w:rsidR="006B0723" w:rsidRPr="006B0723" w:rsidDel="00261442" w:rsidRDefault="006B0723" w:rsidP="006B0723">
      <w:pPr>
        <w:spacing w:after="0" w:line="360" w:lineRule="auto"/>
        <w:ind w:left="0" w:firstLine="0"/>
        <w:jc w:val="center"/>
        <w:rPr>
          <w:del w:id="53" w:author="Gajda Maja" w:date="2025-12-08T08:22:00Z" w16du:dateUtc="2025-12-08T07:22:00Z"/>
          <w:rFonts w:cs="Arial"/>
          <w:sz w:val="22"/>
          <w:szCs w:val="22"/>
        </w:rPr>
      </w:pPr>
      <w:del w:id="54" w:author="Gajda Maja" w:date="2025-12-08T08:22:00Z" w16du:dateUtc="2025-12-08T07:22:00Z">
        <w:r w:rsidRPr="006B0723" w:rsidDel="00261442">
          <w:rPr>
            <w:rFonts w:cs="Arial"/>
            <w:sz w:val="22"/>
            <w:szCs w:val="22"/>
          </w:rPr>
          <w:delText>……………………….………………………………………………………….</w:delText>
        </w:r>
      </w:del>
    </w:p>
    <w:p w14:paraId="306AC8BC" w14:textId="4BAE7493" w:rsidR="006B0723" w:rsidRPr="006B0723" w:rsidDel="00261442" w:rsidRDefault="006B0723" w:rsidP="006B0723">
      <w:pPr>
        <w:spacing w:after="0" w:line="360" w:lineRule="auto"/>
        <w:ind w:left="0" w:firstLine="0"/>
        <w:jc w:val="center"/>
        <w:rPr>
          <w:del w:id="55" w:author="Gajda Maja" w:date="2025-12-08T08:22:00Z" w16du:dateUtc="2025-12-08T07:22:00Z"/>
          <w:rFonts w:cs="Arial"/>
          <w:sz w:val="16"/>
          <w:szCs w:val="16"/>
        </w:rPr>
      </w:pPr>
      <w:del w:id="56" w:author="Gajda Maja" w:date="2025-12-08T08:22:00Z" w16du:dateUtc="2025-12-08T07:22:00Z">
        <w:r w:rsidRPr="006B0723" w:rsidDel="00261442">
          <w:rPr>
            <w:rFonts w:cs="Arial"/>
            <w:sz w:val="16"/>
            <w:szCs w:val="16"/>
          </w:rPr>
          <w:delText>Jednostka Organizacyjna</w:delText>
        </w:r>
      </w:del>
    </w:p>
    <w:p w14:paraId="0BA3A539" w14:textId="6588E6EE" w:rsidR="006B0723" w:rsidRPr="006B0723" w:rsidDel="00261442" w:rsidRDefault="006B0723" w:rsidP="006B0723">
      <w:pPr>
        <w:spacing w:after="0" w:line="360" w:lineRule="auto"/>
        <w:ind w:left="0" w:firstLine="0"/>
        <w:jc w:val="center"/>
        <w:rPr>
          <w:del w:id="57" w:author="Gajda Maja" w:date="2025-12-08T08:22:00Z" w16du:dateUtc="2025-12-08T07:22:00Z"/>
          <w:rFonts w:cs="Arial"/>
          <w:b/>
          <w:bCs/>
        </w:rPr>
      </w:pPr>
      <w:del w:id="58" w:author="Gajda Maja" w:date="2025-12-08T08:22:00Z" w16du:dateUtc="2025-12-08T07:22:00Z">
        <w:r w:rsidRPr="006B0723" w:rsidDel="00261442">
          <w:rPr>
            <w:rFonts w:cs="Arial"/>
            <w:b/>
            <w:bCs/>
          </w:rPr>
          <w:delText>(Przekazujący-Zamawiający)</w:delText>
        </w:r>
      </w:del>
    </w:p>
    <w:p w14:paraId="200635C7" w14:textId="124BA53A" w:rsidR="006B0723" w:rsidRPr="006B0723" w:rsidDel="00261442" w:rsidRDefault="006B0723" w:rsidP="006B0723">
      <w:pPr>
        <w:spacing w:after="0" w:line="360" w:lineRule="auto"/>
        <w:ind w:left="0" w:firstLine="0"/>
        <w:jc w:val="center"/>
        <w:rPr>
          <w:del w:id="59" w:author="Gajda Maja" w:date="2025-12-08T08:22:00Z" w16du:dateUtc="2025-12-08T07:22:00Z"/>
          <w:rFonts w:cs="Arial"/>
          <w:sz w:val="22"/>
          <w:szCs w:val="22"/>
        </w:rPr>
      </w:pPr>
      <w:del w:id="60" w:author="Gajda Maja" w:date="2025-12-08T08:22:00Z" w16du:dateUtc="2025-12-08T07:22:00Z">
        <w:r w:rsidRPr="006B0723" w:rsidDel="00261442">
          <w:rPr>
            <w:rFonts w:cs="Arial"/>
            <w:b/>
          </w:rPr>
          <w:delText>do</w:delText>
        </w:r>
        <w:r w:rsidRPr="006B0723" w:rsidDel="00261442">
          <w:rPr>
            <w:rFonts w:cs="Arial"/>
            <w:b/>
            <w:sz w:val="22"/>
            <w:szCs w:val="22"/>
          </w:rPr>
          <w:delText xml:space="preserve"> </w:delText>
        </w:r>
        <w:r w:rsidRPr="006B0723" w:rsidDel="00261442">
          <w:rPr>
            <w:rFonts w:cs="Arial"/>
            <w:sz w:val="22"/>
            <w:szCs w:val="22"/>
          </w:rPr>
          <w:delText>………………………………………………………………………………….</w:delText>
        </w:r>
      </w:del>
    </w:p>
    <w:p w14:paraId="2949E45E" w14:textId="721C94B3" w:rsidR="006B0723" w:rsidRPr="006B0723" w:rsidDel="00261442" w:rsidRDefault="006B0723" w:rsidP="006B0723">
      <w:pPr>
        <w:spacing w:after="0" w:line="360" w:lineRule="auto"/>
        <w:ind w:left="0" w:firstLine="0"/>
        <w:jc w:val="center"/>
        <w:rPr>
          <w:del w:id="61" w:author="Gajda Maja" w:date="2025-12-08T08:22:00Z" w16du:dateUtc="2025-12-08T07:22:00Z"/>
          <w:rFonts w:cs="Arial"/>
          <w:b/>
          <w:bCs/>
        </w:rPr>
      </w:pPr>
      <w:del w:id="62" w:author="Gajda Maja" w:date="2025-12-08T08:22:00Z" w16du:dateUtc="2025-12-08T07:22:00Z">
        <w:r w:rsidRPr="006B0723" w:rsidDel="00261442">
          <w:rPr>
            <w:rFonts w:cs="Arial"/>
            <w:b/>
            <w:bCs/>
          </w:rPr>
          <w:delText>(Odbierający-Wykonawca)</w:delText>
        </w:r>
      </w:del>
    </w:p>
    <w:p w14:paraId="12CAB228" w14:textId="42F104C5" w:rsidR="006B0723" w:rsidRPr="006B0723" w:rsidDel="00261442" w:rsidRDefault="006B0723" w:rsidP="006B0723">
      <w:pPr>
        <w:suppressAutoHyphens/>
        <w:spacing w:line="360" w:lineRule="auto"/>
        <w:ind w:left="0" w:firstLine="0"/>
        <w:jc w:val="left"/>
        <w:rPr>
          <w:del w:id="63" w:author="Gajda Maja" w:date="2025-12-08T08:22:00Z" w16du:dateUtc="2025-12-08T07:22:00Z"/>
          <w:rFonts w:cs="Arial"/>
          <w:sz w:val="22"/>
          <w:szCs w:val="22"/>
        </w:rPr>
      </w:pPr>
      <w:del w:id="64" w:author="Gajda Maja" w:date="2025-12-08T08:22:00Z" w16du:dateUtc="2025-12-08T07:22:00Z">
        <w:r w:rsidRPr="006B0723" w:rsidDel="00261442">
          <w:rPr>
            <w:rFonts w:cs="Arial"/>
            <w:sz w:val="22"/>
            <w:szCs w:val="22"/>
          </w:rPr>
          <w:delText>nośnika informatycznego/papierowego</w:delText>
        </w:r>
        <w:r w:rsidRPr="006B0723" w:rsidDel="00261442">
          <w:rPr>
            <w:rFonts w:cs="Arial"/>
            <w:sz w:val="22"/>
            <w:szCs w:val="22"/>
            <w:vertAlign w:val="superscript"/>
          </w:rPr>
          <w:delText>*)</w:delText>
        </w:r>
        <w:r w:rsidRPr="006B0723" w:rsidDel="00261442">
          <w:rPr>
            <w:rFonts w:cs="Arial"/>
            <w:sz w:val="22"/>
            <w:szCs w:val="22"/>
          </w:rPr>
          <w:delText xml:space="preserve"> zawierającego dane osobowe, w celu i zakresie zgodnym z zapisami </w:delText>
        </w:r>
        <w:r w:rsidRPr="006B0723" w:rsidDel="00261442">
          <w:rPr>
            <w:rFonts w:cs="Arial"/>
            <w:b/>
            <w:sz w:val="22"/>
            <w:szCs w:val="22"/>
          </w:rPr>
          <w:delText xml:space="preserve">Umowy powierzenia Nr: </w:delText>
        </w:r>
        <w:r w:rsidRPr="006B0723" w:rsidDel="00261442">
          <w:rPr>
            <w:rFonts w:cs="Arial"/>
            <w:b/>
            <w:bCs/>
            <w:sz w:val="22"/>
            <w:szCs w:val="22"/>
          </w:rPr>
          <w:delText xml:space="preserve">…………/RODO_UP/…………. </w:delText>
        </w:r>
        <w:r w:rsidRPr="006B0723" w:rsidDel="00261442">
          <w:rPr>
            <w:rFonts w:cs="Arial"/>
            <w:bCs/>
            <w:sz w:val="22"/>
            <w:szCs w:val="22"/>
          </w:rPr>
          <w:delText>z dnia</w:delText>
        </w:r>
        <w:r w:rsidRPr="006B0723" w:rsidDel="00261442">
          <w:rPr>
            <w:rFonts w:cs="Arial"/>
            <w:b/>
            <w:sz w:val="22"/>
            <w:szCs w:val="22"/>
          </w:rPr>
          <w:delText xml:space="preserve"> </w:delText>
        </w:r>
        <w:r w:rsidRPr="006B0723" w:rsidDel="00261442">
          <w:rPr>
            <w:rFonts w:cs="Arial"/>
            <w:bCs/>
            <w:sz w:val="22"/>
            <w:szCs w:val="22"/>
          </w:rPr>
          <w:delText>……….…………</w:delText>
        </w:r>
      </w:del>
    </w:p>
    <w:p w14:paraId="0521715E" w14:textId="3E5DD35E" w:rsidR="006B0723" w:rsidRPr="006B0723" w:rsidDel="00261442" w:rsidRDefault="006B0723" w:rsidP="006B0723">
      <w:pPr>
        <w:suppressAutoHyphens/>
        <w:spacing w:after="0" w:line="360" w:lineRule="auto"/>
        <w:ind w:left="0" w:firstLine="0"/>
        <w:jc w:val="left"/>
        <w:rPr>
          <w:del w:id="65" w:author="Gajda Maja" w:date="2025-12-08T08:22:00Z" w16du:dateUtc="2025-12-08T07:22:00Z"/>
          <w:rFonts w:cs="Arial"/>
          <w:sz w:val="22"/>
          <w:szCs w:val="22"/>
        </w:rPr>
      </w:pPr>
      <w:del w:id="66" w:author="Gajda Maja" w:date="2025-12-08T08:22:00Z" w16du:dateUtc="2025-12-08T07:22:00Z">
        <w:r w:rsidRPr="006B0723" w:rsidDel="00261442">
          <w:rPr>
            <w:rFonts w:cs="Arial"/>
            <w:sz w:val="22"/>
            <w:szCs w:val="22"/>
          </w:rPr>
          <w:delText>Przekazanie następuje według poniższej specyfikacji:</w:delText>
        </w:r>
      </w:del>
    </w:p>
    <w:tbl>
      <w:tblPr>
        <w:tblStyle w:val="Tabela-Siatka"/>
        <w:tblW w:w="5000" w:type="pct"/>
        <w:tblLook w:val="01E0" w:firstRow="1" w:lastRow="1" w:firstColumn="1" w:lastColumn="1" w:noHBand="0" w:noVBand="0"/>
        <w:tblCaption w:val="Wzór protokołu przekazania nośnika zawierającego dane osobowe"/>
        <w:tblDescription w:val="Tabela zawiera liczbę porządkową, rodzaj nośnika, format bazy dazy i liczbę rekordów w bazie danych w przypadku nośnika informatycznego lub liczbę stron dokumentu papierowego."/>
      </w:tblPr>
      <w:tblGrid>
        <w:gridCol w:w="522"/>
        <w:gridCol w:w="4151"/>
        <w:gridCol w:w="5240"/>
      </w:tblGrid>
      <w:tr w:rsidR="006B0723" w:rsidRPr="006B0723" w:rsidDel="00261442" w14:paraId="4EEABE4F" w14:textId="5F9D5C83" w:rsidTr="00311715">
        <w:trPr>
          <w:trHeight w:val="1252"/>
          <w:tblHeader/>
          <w:del w:id="67" w:author="Gajda Maja" w:date="2025-12-08T08:22:00Z"/>
        </w:trPr>
        <w:tc>
          <w:tcPr>
            <w:tcW w:w="263" w:type="pct"/>
            <w:vAlign w:val="center"/>
          </w:tcPr>
          <w:p w14:paraId="6F06C58A" w14:textId="1D4EB4EE" w:rsidR="006B0723" w:rsidRPr="006B0723" w:rsidDel="00261442" w:rsidRDefault="006B0723" w:rsidP="006B0723">
            <w:pPr>
              <w:ind w:left="0" w:firstLine="0"/>
              <w:jc w:val="center"/>
              <w:rPr>
                <w:del w:id="68" w:author="Gajda Maja" w:date="2025-12-08T08:22:00Z" w16du:dateUtc="2025-12-08T07:22:00Z"/>
                <w:rFonts w:cs="Arial"/>
                <w:color w:val="000000"/>
                <w:sz w:val="22"/>
                <w:szCs w:val="22"/>
              </w:rPr>
            </w:pPr>
            <w:del w:id="69" w:author="Gajda Maja" w:date="2025-12-08T08:22:00Z" w16du:dateUtc="2025-12-08T07:22:00Z">
              <w:r w:rsidRPr="006B0723" w:rsidDel="00261442">
                <w:rPr>
                  <w:rFonts w:cs="Arial"/>
                  <w:color w:val="000000"/>
                  <w:sz w:val="22"/>
                  <w:szCs w:val="22"/>
                </w:rPr>
                <w:delText>Lp.</w:delText>
              </w:r>
            </w:del>
          </w:p>
        </w:tc>
        <w:tc>
          <w:tcPr>
            <w:tcW w:w="2094" w:type="pct"/>
            <w:vAlign w:val="center"/>
          </w:tcPr>
          <w:p w14:paraId="71D52748" w14:textId="13F21DD8" w:rsidR="006B0723" w:rsidRPr="006B0723" w:rsidDel="00261442" w:rsidRDefault="006B0723" w:rsidP="006B0723">
            <w:pPr>
              <w:ind w:left="149" w:firstLine="0"/>
              <w:jc w:val="center"/>
              <w:rPr>
                <w:del w:id="70" w:author="Gajda Maja" w:date="2025-12-08T08:22:00Z" w16du:dateUtc="2025-12-08T07:22:00Z"/>
                <w:rFonts w:cs="Arial"/>
                <w:color w:val="000000"/>
                <w:sz w:val="22"/>
                <w:szCs w:val="22"/>
              </w:rPr>
            </w:pPr>
            <w:del w:id="71" w:author="Gajda Maja" w:date="2025-12-08T08:22:00Z" w16du:dateUtc="2025-12-08T07:22:00Z">
              <w:r w:rsidRPr="006B0723" w:rsidDel="00261442">
                <w:rPr>
                  <w:rFonts w:cs="Arial"/>
                  <w:color w:val="000000"/>
                  <w:sz w:val="22"/>
                  <w:szCs w:val="22"/>
                </w:rPr>
                <w:delText>Rodzaj nośnika (informatyczny/papierowy)</w:delText>
              </w:r>
            </w:del>
          </w:p>
        </w:tc>
        <w:tc>
          <w:tcPr>
            <w:tcW w:w="2643" w:type="pct"/>
            <w:vAlign w:val="center"/>
          </w:tcPr>
          <w:p w14:paraId="1950E195" w14:textId="387AF1DC" w:rsidR="006B0723" w:rsidRPr="006B0723" w:rsidDel="00261442" w:rsidRDefault="006B0723" w:rsidP="006B0723">
            <w:pPr>
              <w:ind w:left="149" w:firstLine="0"/>
              <w:jc w:val="center"/>
              <w:rPr>
                <w:del w:id="72" w:author="Gajda Maja" w:date="2025-12-08T08:22:00Z" w16du:dateUtc="2025-12-08T07:22:00Z"/>
                <w:rFonts w:cs="Arial"/>
                <w:color w:val="000000"/>
                <w:sz w:val="22"/>
                <w:szCs w:val="22"/>
              </w:rPr>
            </w:pPr>
            <w:del w:id="73" w:author="Gajda Maja" w:date="2025-12-08T08:22:00Z" w16du:dateUtc="2025-12-08T07:22:00Z">
              <w:r w:rsidRPr="006B0723" w:rsidDel="00261442">
                <w:rPr>
                  <w:rFonts w:cs="Arial"/>
                  <w:color w:val="000000"/>
                  <w:sz w:val="22"/>
                  <w:szCs w:val="22"/>
                </w:rPr>
                <w:delText>Format bazy danych/liczba rekordów w bazie danych/pojemność pliku (dot. nośnika informatycznego)/liczba stron dokumentu papierowego</w:delText>
              </w:r>
            </w:del>
          </w:p>
        </w:tc>
      </w:tr>
      <w:tr w:rsidR="006B0723" w:rsidRPr="006B0723" w:rsidDel="00261442" w14:paraId="3F32833F" w14:textId="78C819E9" w:rsidTr="00311715">
        <w:trPr>
          <w:trHeight w:val="358"/>
          <w:del w:id="74" w:author="Gajda Maja" w:date="2025-12-08T08:22:00Z"/>
        </w:trPr>
        <w:tc>
          <w:tcPr>
            <w:tcW w:w="263" w:type="pct"/>
          </w:tcPr>
          <w:p w14:paraId="1E93CAD9" w14:textId="16335502" w:rsidR="006B0723" w:rsidRPr="006B0723" w:rsidDel="00261442" w:rsidRDefault="006B0723" w:rsidP="006B0723">
            <w:pPr>
              <w:spacing w:after="240" w:line="240" w:lineRule="auto"/>
              <w:jc w:val="center"/>
              <w:rPr>
                <w:del w:id="75" w:author="Gajda Maja" w:date="2025-12-08T08:22:00Z" w16du:dateUtc="2025-12-08T07:22:00Z"/>
                <w:rFonts w:cs="Arial"/>
                <w:color w:val="FFFFFF"/>
                <w:sz w:val="22"/>
                <w:szCs w:val="22"/>
              </w:rPr>
            </w:pPr>
          </w:p>
        </w:tc>
        <w:tc>
          <w:tcPr>
            <w:tcW w:w="2094" w:type="pct"/>
          </w:tcPr>
          <w:p w14:paraId="26D99AC2" w14:textId="4A50F38F" w:rsidR="006B0723" w:rsidRPr="006B0723" w:rsidDel="00261442" w:rsidRDefault="006B0723" w:rsidP="006B0723">
            <w:pPr>
              <w:spacing w:after="240" w:line="240" w:lineRule="auto"/>
              <w:jc w:val="center"/>
              <w:rPr>
                <w:del w:id="76" w:author="Gajda Maja" w:date="2025-12-08T08:22:00Z" w16du:dateUtc="2025-12-08T07:22:00Z"/>
                <w:rFonts w:cs="Arial"/>
                <w:color w:val="FFFFFF"/>
                <w:sz w:val="22"/>
                <w:szCs w:val="22"/>
              </w:rPr>
            </w:pPr>
          </w:p>
        </w:tc>
        <w:tc>
          <w:tcPr>
            <w:tcW w:w="2643" w:type="pct"/>
          </w:tcPr>
          <w:p w14:paraId="0512D999" w14:textId="1E9C99E1" w:rsidR="006B0723" w:rsidRPr="006B0723" w:rsidDel="00261442" w:rsidRDefault="006B0723" w:rsidP="006B0723">
            <w:pPr>
              <w:spacing w:after="240" w:line="240" w:lineRule="auto"/>
              <w:jc w:val="center"/>
              <w:rPr>
                <w:del w:id="77" w:author="Gajda Maja" w:date="2025-12-08T08:22:00Z" w16du:dateUtc="2025-12-08T07:22:00Z"/>
                <w:rFonts w:cs="Arial"/>
                <w:color w:val="FFFFFF"/>
                <w:sz w:val="22"/>
                <w:szCs w:val="22"/>
              </w:rPr>
            </w:pPr>
          </w:p>
        </w:tc>
      </w:tr>
    </w:tbl>
    <w:p w14:paraId="0FE1D85D" w14:textId="4EB0BD73" w:rsidR="006B0723" w:rsidRPr="006B0723" w:rsidDel="00261442" w:rsidRDefault="006B0723" w:rsidP="006B0723">
      <w:pPr>
        <w:suppressAutoHyphens/>
        <w:spacing w:before="120" w:line="360" w:lineRule="auto"/>
        <w:ind w:left="0" w:firstLine="0"/>
        <w:jc w:val="left"/>
        <w:rPr>
          <w:del w:id="78" w:author="Gajda Maja" w:date="2025-12-08T08:22:00Z" w16du:dateUtc="2025-12-08T07:22:00Z"/>
          <w:rFonts w:cs="Arial"/>
          <w:sz w:val="22"/>
          <w:szCs w:val="22"/>
        </w:rPr>
      </w:pPr>
      <w:del w:id="79" w:author="Gajda Maja" w:date="2025-12-08T08:22:00Z" w16du:dateUtc="2025-12-08T07:22:00Z">
        <w:r w:rsidRPr="006B0723" w:rsidDel="00261442">
          <w:rPr>
            <w:rFonts w:cs="Arial"/>
            <w:sz w:val="22"/>
            <w:szCs w:val="22"/>
          </w:rPr>
          <w:delText>Przekazywana baza danych na nośniku informatycznym jest zabezpieczona „silnym” hasłem przed nieuprawnionym dostępem. Hasło przekazane zostanie w odrębnym trybie, uzgodnionym przez</w:delText>
        </w:r>
        <w:r w:rsidR="00362869" w:rsidDel="00261442">
          <w:rPr>
            <w:rFonts w:cs="Arial"/>
            <w:sz w:val="22"/>
            <w:szCs w:val="22"/>
          </w:rPr>
          <w:delText> </w:delText>
        </w:r>
        <w:r w:rsidRPr="006B0723" w:rsidDel="00261442">
          <w:rPr>
            <w:rFonts w:cs="Arial"/>
            <w:sz w:val="22"/>
            <w:szCs w:val="22"/>
          </w:rPr>
          <w:delText>Strony.</w:delText>
        </w:r>
      </w:del>
    </w:p>
    <w:p w14:paraId="66361E68" w14:textId="33BFA219" w:rsidR="006B0723" w:rsidRPr="006B0723" w:rsidDel="00261442" w:rsidRDefault="006B0723" w:rsidP="006B0723">
      <w:pPr>
        <w:suppressAutoHyphens/>
        <w:spacing w:line="360" w:lineRule="auto"/>
        <w:ind w:left="0" w:firstLine="0"/>
        <w:jc w:val="left"/>
        <w:rPr>
          <w:del w:id="80" w:author="Gajda Maja" w:date="2025-12-08T08:22:00Z" w16du:dateUtc="2025-12-08T07:22:00Z"/>
          <w:rFonts w:cs="Arial"/>
          <w:sz w:val="22"/>
          <w:szCs w:val="22"/>
        </w:rPr>
      </w:pPr>
      <w:del w:id="81" w:author="Gajda Maja" w:date="2025-12-08T08:22:00Z" w16du:dateUtc="2025-12-08T07:22:00Z">
        <w:r w:rsidRPr="006B0723" w:rsidDel="00261442">
          <w:rPr>
            <w:rFonts w:cs="Arial"/>
            <w:sz w:val="22"/>
            <w:szCs w:val="22"/>
          </w:rPr>
          <w:delText>Odbierający, po realizacji celu, przekaże zwrotnie Przekazującemu w/w nośnik (wraz z wykonanymi kopiami, o ile wykonanie ich było niezbędne do realizacji celu).</w:delText>
        </w:r>
      </w:del>
    </w:p>
    <w:p w14:paraId="45396594" w14:textId="59BA607D" w:rsidR="006B0723" w:rsidRPr="006B0723" w:rsidDel="00261442" w:rsidRDefault="006B0723" w:rsidP="00261442">
      <w:pPr>
        <w:suppressAutoHyphens/>
        <w:spacing w:line="360" w:lineRule="auto"/>
        <w:ind w:left="0" w:firstLine="0"/>
        <w:jc w:val="left"/>
        <w:rPr>
          <w:del w:id="82" w:author="Gajda Maja" w:date="2025-12-08T08:22:00Z" w16du:dateUtc="2025-12-08T07:22:00Z"/>
          <w:rFonts w:cs="Arial"/>
          <w:sz w:val="22"/>
          <w:szCs w:val="22"/>
        </w:rPr>
      </w:pPr>
      <w:del w:id="83" w:author="Gajda Maja" w:date="2025-12-08T08:22:00Z" w16du:dateUtc="2025-12-08T07:22:00Z">
        <w:r w:rsidRPr="006B0723" w:rsidDel="00261442">
          <w:rPr>
            <w:rFonts w:cs="Arial"/>
            <w:sz w:val="22"/>
            <w:szCs w:val="22"/>
          </w:rPr>
          <w:delText>Protokół sporządzono w dwóch jednobrzmiących egzemplarzach - po jednym egzemplarzu dla Odbierającego i Przekazującego.</w:delText>
        </w:r>
      </w:del>
    </w:p>
    <w:p w14:paraId="45FACAE3" w14:textId="582AF584" w:rsidR="006B0723" w:rsidRPr="006B0723" w:rsidDel="00261442" w:rsidRDefault="006B0723" w:rsidP="00261442">
      <w:pPr>
        <w:suppressAutoHyphens/>
        <w:spacing w:line="360" w:lineRule="auto"/>
        <w:ind w:left="0" w:firstLine="0"/>
        <w:jc w:val="left"/>
        <w:rPr>
          <w:del w:id="84" w:author="Gajda Maja" w:date="2025-12-08T08:22:00Z" w16du:dateUtc="2025-12-08T07:22:00Z"/>
          <w:rFonts w:cs="Arial"/>
          <w:sz w:val="22"/>
          <w:szCs w:val="22"/>
        </w:rPr>
      </w:pPr>
      <w:del w:id="85" w:author="Gajda Maja" w:date="2025-12-08T08:22:00Z" w16du:dateUtc="2025-12-08T07:22:00Z">
        <w:r w:rsidRPr="006B0723" w:rsidDel="00261442">
          <w:rPr>
            <w:rFonts w:cs="Arial"/>
            <w:sz w:val="22"/>
            <w:szCs w:val="22"/>
          </w:rPr>
          <w:delText>Protokół stanowi załącznik do w/w umowy powierzenia przetwarzania danych osobowych.</w:delText>
        </w:r>
      </w:del>
    </w:p>
    <w:p w14:paraId="4146446D" w14:textId="0B6721D3" w:rsidR="006B0723" w:rsidRPr="006B0723" w:rsidDel="00261442" w:rsidRDefault="006B0723">
      <w:pPr>
        <w:suppressAutoHyphens/>
        <w:spacing w:line="360" w:lineRule="auto"/>
        <w:ind w:left="0" w:firstLine="0"/>
        <w:jc w:val="left"/>
        <w:rPr>
          <w:del w:id="86" w:author="Gajda Maja" w:date="2025-12-08T08:22:00Z" w16du:dateUtc="2025-12-08T07:22:00Z"/>
          <w:rFonts w:cs="Arial"/>
          <w:sz w:val="22"/>
          <w:szCs w:val="22"/>
        </w:rPr>
        <w:pPrChange w:id="87" w:author="Gajda Maja" w:date="2025-12-08T08:22:00Z" w16du:dateUtc="2025-12-08T07:22:00Z">
          <w:pPr>
            <w:spacing w:line="360" w:lineRule="auto"/>
            <w:ind w:left="0" w:firstLine="0"/>
            <w:jc w:val="left"/>
          </w:pPr>
        </w:pPrChange>
      </w:pPr>
      <w:del w:id="88" w:author="Gajda Maja" w:date="2025-12-08T08:22:00Z" w16du:dateUtc="2025-12-08T07:22:00Z">
        <w:r w:rsidRPr="006B0723" w:rsidDel="00261442">
          <w:rPr>
            <w:rFonts w:cs="Arial"/>
            <w:sz w:val="22"/>
            <w:szCs w:val="22"/>
          </w:rPr>
          <w:delText>Protokół podpisują:</w:delText>
        </w:r>
      </w:del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  <w:tblCaption w:val="Tabela podpisów"/>
        <w:tblDescription w:val="Tabela przygotowana na podpisy Stron Umowy"/>
      </w:tblPr>
      <w:tblGrid>
        <w:gridCol w:w="3544"/>
        <w:gridCol w:w="3402"/>
        <w:gridCol w:w="2970"/>
      </w:tblGrid>
      <w:tr w:rsidR="006B0723" w:rsidRPr="006B0723" w:rsidDel="00261442" w14:paraId="1BDC75AD" w14:textId="0F557BA9" w:rsidTr="00311715">
        <w:trPr>
          <w:tblHeader/>
          <w:del w:id="89" w:author="Gajda Maja" w:date="2025-12-08T08:22:00Z"/>
        </w:trPr>
        <w:tc>
          <w:tcPr>
            <w:tcW w:w="3544" w:type="dxa"/>
          </w:tcPr>
          <w:p w14:paraId="3FBBDAE5" w14:textId="44F56A6C" w:rsidR="006B0723" w:rsidRPr="006B0723" w:rsidDel="00261442" w:rsidRDefault="006B0723">
            <w:pPr>
              <w:suppressAutoHyphens/>
              <w:spacing w:line="360" w:lineRule="auto"/>
              <w:ind w:left="0" w:firstLine="0"/>
              <w:jc w:val="left"/>
              <w:rPr>
                <w:del w:id="90" w:author="Gajda Maja" w:date="2025-12-08T08:22:00Z" w16du:dateUtc="2025-12-08T07:22:00Z"/>
                <w:rFonts w:cs="Arial"/>
                <w:sz w:val="22"/>
                <w:szCs w:val="22"/>
              </w:rPr>
              <w:pPrChange w:id="91" w:author="Gajda Maja" w:date="2025-12-08T08:22:00Z" w16du:dateUtc="2025-12-08T07:22:00Z">
                <w:pPr>
                  <w:ind w:left="0" w:firstLine="0"/>
                  <w:jc w:val="center"/>
                </w:pPr>
              </w:pPrChange>
            </w:pPr>
            <w:del w:id="92" w:author="Gajda Maja" w:date="2025-12-08T08:22:00Z" w16du:dateUtc="2025-12-08T07:22:00Z">
              <w:r w:rsidRPr="006B0723" w:rsidDel="00261442">
                <w:rPr>
                  <w:rFonts w:cs="Arial"/>
                  <w:sz w:val="22"/>
                  <w:szCs w:val="22"/>
                </w:rPr>
                <w:delText>Ze strony Przekazującego</w:delText>
              </w:r>
            </w:del>
          </w:p>
        </w:tc>
        <w:tc>
          <w:tcPr>
            <w:tcW w:w="3402" w:type="dxa"/>
            <w:vMerge w:val="restart"/>
            <w:tcBorders>
              <w:top w:val="nil"/>
              <w:right w:val="single" w:sz="4" w:space="0" w:color="auto"/>
            </w:tcBorders>
          </w:tcPr>
          <w:p w14:paraId="24C9601B" w14:textId="16007E60" w:rsidR="006B0723" w:rsidRPr="006B0723" w:rsidDel="00261442" w:rsidRDefault="006B0723">
            <w:pPr>
              <w:suppressAutoHyphens/>
              <w:spacing w:line="360" w:lineRule="auto"/>
              <w:ind w:left="0" w:firstLine="0"/>
              <w:jc w:val="left"/>
              <w:rPr>
                <w:del w:id="93" w:author="Gajda Maja" w:date="2025-12-08T08:22:00Z" w16du:dateUtc="2025-12-08T07:22:00Z"/>
                <w:rFonts w:cs="Arial"/>
                <w:color w:val="FFFFFF"/>
              </w:rPr>
              <w:pPrChange w:id="94" w:author="Gajda Maja" w:date="2025-12-08T08:22:00Z" w16du:dateUtc="2025-12-08T07:22:00Z">
                <w:pPr>
                  <w:ind w:left="0" w:firstLine="0"/>
                </w:pPr>
              </w:pPrChange>
            </w:pP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5C78A846" w14:textId="217B3964" w:rsidR="006B0723" w:rsidRPr="006B0723" w:rsidDel="00261442" w:rsidRDefault="006B0723">
            <w:pPr>
              <w:suppressAutoHyphens/>
              <w:spacing w:line="360" w:lineRule="auto"/>
              <w:ind w:left="0" w:firstLine="0"/>
              <w:jc w:val="left"/>
              <w:rPr>
                <w:del w:id="95" w:author="Gajda Maja" w:date="2025-12-08T08:22:00Z" w16du:dateUtc="2025-12-08T07:22:00Z"/>
                <w:rFonts w:cs="Arial"/>
              </w:rPr>
              <w:pPrChange w:id="96" w:author="Gajda Maja" w:date="2025-12-08T08:22:00Z" w16du:dateUtc="2025-12-08T07:22:00Z">
                <w:pPr>
                  <w:ind w:left="0" w:firstLine="0"/>
                  <w:jc w:val="center"/>
                </w:pPr>
              </w:pPrChange>
            </w:pPr>
            <w:del w:id="97" w:author="Gajda Maja" w:date="2025-12-08T08:22:00Z" w16du:dateUtc="2025-12-08T07:22:00Z">
              <w:r w:rsidRPr="006B0723" w:rsidDel="00261442">
                <w:rPr>
                  <w:rFonts w:cs="Arial"/>
                  <w:sz w:val="22"/>
                  <w:szCs w:val="22"/>
                </w:rPr>
                <w:delText>Ze strony Odbierającego</w:delText>
              </w:r>
            </w:del>
          </w:p>
        </w:tc>
      </w:tr>
      <w:tr w:rsidR="006B0723" w:rsidRPr="006B0723" w:rsidDel="00261442" w14:paraId="4A8E645C" w14:textId="0636F0E5" w:rsidTr="00311715">
        <w:trPr>
          <w:tblHeader/>
          <w:del w:id="98" w:author="Gajda Maja" w:date="2025-12-08T08:22:00Z"/>
        </w:trPr>
        <w:tc>
          <w:tcPr>
            <w:tcW w:w="3544" w:type="dxa"/>
            <w:tcBorders>
              <w:left w:val="nil"/>
              <w:right w:val="nil"/>
            </w:tcBorders>
          </w:tcPr>
          <w:p w14:paraId="739B2511" w14:textId="2418C252" w:rsidR="006B0723" w:rsidRPr="006B0723" w:rsidDel="00261442" w:rsidRDefault="006B0723">
            <w:pPr>
              <w:suppressAutoHyphens/>
              <w:spacing w:line="360" w:lineRule="auto"/>
              <w:ind w:left="0" w:firstLine="0"/>
              <w:jc w:val="left"/>
              <w:rPr>
                <w:del w:id="99" w:author="Gajda Maja" w:date="2025-12-08T08:22:00Z" w16du:dateUtc="2025-12-08T07:22:00Z"/>
                <w:rFonts w:cs="Arial"/>
              </w:rPr>
              <w:pPrChange w:id="100" w:author="Gajda Maja" w:date="2025-12-08T08:22:00Z" w16du:dateUtc="2025-12-08T07:22:00Z">
                <w:pPr>
                  <w:ind w:left="0" w:firstLine="0"/>
                </w:pPr>
              </w:pPrChange>
            </w:pPr>
          </w:p>
        </w:tc>
        <w:tc>
          <w:tcPr>
            <w:tcW w:w="3402" w:type="dxa"/>
            <w:vMerge/>
            <w:tcBorders>
              <w:left w:val="nil"/>
              <w:bottom w:val="nil"/>
              <w:right w:val="nil"/>
            </w:tcBorders>
          </w:tcPr>
          <w:p w14:paraId="21E9F85C" w14:textId="64E37A43" w:rsidR="006B0723" w:rsidRPr="006B0723" w:rsidDel="00261442" w:rsidRDefault="006B0723">
            <w:pPr>
              <w:suppressAutoHyphens/>
              <w:spacing w:line="360" w:lineRule="auto"/>
              <w:ind w:left="0" w:firstLine="0"/>
              <w:jc w:val="left"/>
              <w:rPr>
                <w:del w:id="101" w:author="Gajda Maja" w:date="2025-12-08T08:22:00Z" w16du:dateUtc="2025-12-08T07:22:00Z"/>
                <w:rFonts w:cs="Arial"/>
                <w:color w:val="FFFFFF"/>
              </w:rPr>
              <w:pPrChange w:id="102" w:author="Gajda Maja" w:date="2025-12-08T08:22:00Z" w16du:dateUtc="2025-12-08T07:22:00Z">
                <w:pPr>
                  <w:ind w:left="0" w:firstLine="0"/>
                </w:pPr>
              </w:pPrChange>
            </w:pPr>
          </w:p>
        </w:tc>
        <w:tc>
          <w:tcPr>
            <w:tcW w:w="2970" w:type="dxa"/>
            <w:tcBorders>
              <w:left w:val="nil"/>
              <w:right w:val="nil"/>
            </w:tcBorders>
          </w:tcPr>
          <w:p w14:paraId="27E9AC94" w14:textId="05D63835" w:rsidR="006B0723" w:rsidRPr="006B0723" w:rsidDel="00261442" w:rsidRDefault="006B0723">
            <w:pPr>
              <w:suppressAutoHyphens/>
              <w:spacing w:line="360" w:lineRule="auto"/>
              <w:ind w:left="0" w:firstLine="0"/>
              <w:jc w:val="left"/>
              <w:rPr>
                <w:del w:id="103" w:author="Gajda Maja" w:date="2025-12-08T08:22:00Z" w16du:dateUtc="2025-12-08T07:22:00Z"/>
                <w:rFonts w:cs="Arial"/>
              </w:rPr>
              <w:pPrChange w:id="104" w:author="Gajda Maja" w:date="2025-12-08T08:22:00Z" w16du:dateUtc="2025-12-08T07:22:00Z">
                <w:pPr>
                  <w:ind w:left="0" w:firstLine="0"/>
                </w:pPr>
              </w:pPrChange>
            </w:pPr>
          </w:p>
        </w:tc>
      </w:tr>
    </w:tbl>
    <w:p w14:paraId="53ACF8E9" w14:textId="5E14EE0D" w:rsidR="006B0723" w:rsidRPr="006B0723" w:rsidDel="00261442" w:rsidRDefault="006B0723">
      <w:pPr>
        <w:suppressAutoHyphens/>
        <w:spacing w:line="360" w:lineRule="auto"/>
        <w:ind w:left="0" w:firstLine="0"/>
        <w:jc w:val="left"/>
        <w:rPr>
          <w:del w:id="105" w:author="Gajda Maja" w:date="2025-12-08T08:22:00Z" w16du:dateUtc="2025-12-08T07:22:00Z"/>
          <w:rFonts w:cs="Arial"/>
          <w:i/>
          <w:sz w:val="20"/>
          <w:szCs w:val="20"/>
          <w:vertAlign w:val="superscript"/>
        </w:rPr>
        <w:pPrChange w:id="106" w:author="Gajda Maja" w:date="2025-12-08T08:22:00Z" w16du:dateUtc="2025-12-08T07:22:00Z">
          <w:pPr>
            <w:tabs>
              <w:tab w:val="left" w:pos="709"/>
              <w:tab w:val="left" w:pos="7938"/>
            </w:tabs>
            <w:suppressAutoHyphens/>
            <w:ind w:left="900" w:firstLine="0"/>
            <w:jc w:val="left"/>
          </w:pPr>
        </w:pPrChange>
      </w:pPr>
      <w:del w:id="107" w:author="Gajda Maja" w:date="2025-12-08T08:22:00Z" w16du:dateUtc="2025-12-08T07:22:00Z">
        <w:r w:rsidRPr="006B0723" w:rsidDel="00261442">
          <w:rPr>
            <w:rFonts w:cs="Arial"/>
            <w:i/>
            <w:sz w:val="20"/>
            <w:szCs w:val="20"/>
            <w:vertAlign w:val="superscript"/>
          </w:rPr>
          <w:delText xml:space="preserve"> (pieczęć,  data, podpis)</w:delText>
        </w:r>
        <w:r w:rsidRPr="006B0723" w:rsidDel="00261442">
          <w:rPr>
            <w:rFonts w:cs="Arial"/>
            <w:i/>
            <w:sz w:val="20"/>
            <w:szCs w:val="20"/>
            <w:vertAlign w:val="superscript"/>
          </w:rPr>
          <w:tab/>
          <w:delText>(pieczęć,  data, podpis)</w:delText>
        </w:r>
        <w:r w:rsidRPr="006B0723" w:rsidDel="00261442">
          <w:rPr>
            <w:rFonts w:cs="Arial"/>
            <w:i/>
            <w:iCs/>
            <w:sz w:val="20"/>
            <w:szCs w:val="20"/>
            <w:vertAlign w:val="superscript"/>
          </w:rPr>
          <w:delText xml:space="preserve"> </w:delText>
        </w:r>
      </w:del>
    </w:p>
    <w:p w14:paraId="2DD5D42B" w14:textId="0C1674DD" w:rsidR="006B0723" w:rsidRPr="006B0723" w:rsidDel="00261442" w:rsidRDefault="006B0723">
      <w:pPr>
        <w:suppressAutoHyphens/>
        <w:spacing w:line="360" w:lineRule="auto"/>
        <w:ind w:left="0" w:firstLine="0"/>
        <w:jc w:val="left"/>
        <w:rPr>
          <w:del w:id="108" w:author="Gajda Maja" w:date="2025-12-08T08:22:00Z" w16du:dateUtc="2025-12-08T07:22:00Z"/>
          <w:b/>
          <w:bCs/>
          <w:sz w:val="20"/>
          <w:szCs w:val="20"/>
          <w:vertAlign w:val="superscript"/>
        </w:rPr>
        <w:pPrChange w:id="109" w:author="Gajda Maja" w:date="2025-12-08T08:22:00Z" w16du:dateUtc="2025-12-08T07:22:00Z">
          <w:pPr>
            <w:tabs>
              <w:tab w:val="left" w:pos="4678"/>
              <w:tab w:val="left" w:pos="4820"/>
            </w:tabs>
            <w:suppressAutoHyphens/>
            <w:spacing w:before="120"/>
            <w:ind w:left="567" w:hanging="210"/>
          </w:pPr>
        </w:pPrChange>
      </w:pPr>
      <w:del w:id="110" w:author="Gajda Maja" w:date="2025-12-08T08:22:00Z" w16du:dateUtc="2025-12-08T07:22:00Z">
        <w:r w:rsidRPr="006B0723" w:rsidDel="00261442">
          <w:rPr>
            <w:sz w:val="22"/>
            <w:szCs w:val="22"/>
            <w:vertAlign w:val="superscript"/>
          </w:rPr>
          <w:delText xml:space="preserve">*) </w:delText>
        </w:r>
        <w:r w:rsidRPr="006B0723" w:rsidDel="00261442">
          <w:rPr>
            <w:b/>
            <w:bCs/>
            <w:sz w:val="20"/>
            <w:szCs w:val="20"/>
            <w:vertAlign w:val="superscript"/>
          </w:rPr>
          <w:delText>niepotrzebne skreślić</w:delText>
        </w:r>
        <w:r w:rsidRPr="006B0723" w:rsidDel="00261442">
          <w:rPr>
            <w:b/>
            <w:bCs/>
            <w:sz w:val="20"/>
            <w:szCs w:val="20"/>
            <w:vertAlign w:val="superscript"/>
          </w:rPr>
          <w:br w:type="page"/>
        </w:r>
      </w:del>
    </w:p>
    <w:p w14:paraId="7F394112" w14:textId="680569E3" w:rsidR="006B0723" w:rsidRPr="006B0723" w:rsidDel="00261442" w:rsidRDefault="006B0723">
      <w:pPr>
        <w:suppressAutoHyphens/>
        <w:spacing w:line="360" w:lineRule="auto"/>
        <w:ind w:left="0" w:firstLine="0"/>
        <w:jc w:val="left"/>
        <w:rPr>
          <w:del w:id="111" w:author="Gajda Maja" w:date="2025-12-08T08:22:00Z" w16du:dateUtc="2025-12-08T07:22:00Z"/>
          <w:rFonts w:cs="Arial"/>
          <w:sz w:val="22"/>
          <w:szCs w:val="22"/>
        </w:rPr>
        <w:pPrChange w:id="112" w:author="Gajda Maja" w:date="2025-12-08T08:22:00Z" w16du:dateUtc="2025-12-08T07:22:00Z">
          <w:pPr>
            <w:spacing w:after="0" w:line="360" w:lineRule="auto"/>
            <w:ind w:left="8460" w:firstLine="0"/>
            <w:jc w:val="left"/>
          </w:pPr>
        </w:pPrChange>
      </w:pPr>
      <w:del w:id="113" w:author="Gajda Maja" w:date="2025-12-08T08:22:00Z" w16du:dateUtc="2025-12-08T07:22:00Z">
        <w:r w:rsidRPr="006B0723" w:rsidDel="00261442">
          <w:rPr>
            <w:rFonts w:cs="Arial"/>
            <w:sz w:val="22"/>
            <w:szCs w:val="22"/>
          </w:rPr>
          <w:delText>Załącznik Nr 2</w:delText>
        </w:r>
      </w:del>
    </w:p>
    <w:p w14:paraId="52824C5E" w14:textId="635623D6" w:rsidR="006B0723" w:rsidRPr="006B0723" w:rsidDel="00261442" w:rsidRDefault="006B0723">
      <w:pPr>
        <w:suppressAutoHyphens/>
        <w:spacing w:line="360" w:lineRule="auto"/>
        <w:ind w:left="0" w:firstLine="0"/>
        <w:jc w:val="left"/>
        <w:rPr>
          <w:del w:id="114" w:author="Gajda Maja" w:date="2025-12-08T08:22:00Z" w16du:dateUtc="2025-12-08T07:22:00Z"/>
          <w:bCs/>
          <w:sz w:val="22"/>
          <w:szCs w:val="22"/>
        </w:rPr>
        <w:pPrChange w:id="115" w:author="Gajda Maja" w:date="2025-12-08T08:22:00Z" w16du:dateUtc="2025-12-08T07:22:00Z">
          <w:pPr>
            <w:spacing w:after="0" w:line="360" w:lineRule="auto"/>
            <w:ind w:left="5080" w:firstLine="0"/>
            <w:jc w:val="left"/>
          </w:pPr>
        </w:pPrChange>
      </w:pPr>
      <w:del w:id="116" w:author="Gajda Maja" w:date="2025-12-08T08:22:00Z" w16du:dateUtc="2025-12-08T07:22:00Z">
        <w:r w:rsidRPr="006B0723" w:rsidDel="00261442">
          <w:rPr>
            <w:rFonts w:cs="Arial"/>
            <w:sz w:val="22"/>
            <w:szCs w:val="22"/>
          </w:rPr>
          <w:delText xml:space="preserve">do Umowy powierzenia Nr </w:delText>
        </w:r>
        <w:r w:rsidRPr="006B0723" w:rsidDel="00261442">
          <w:rPr>
            <w:bCs/>
            <w:sz w:val="22"/>
            <w:szCs w:val="22"/>
          </w:rPr>
          <w:delText>……./RODO_UP/……</w:delText>
        </w:r>
      </w:del>
    </w:p>
    <w:p w14:paraId="6BB8A3AA" w14:textId="5F1E8D73" w:rsidR="006B0723" w:rsidRPr="006B0723" w:rsidDel="00261442" w:rsidRDefault="006B0723">
      <w:pPr>
        <w:suppressAutoHyphens/>
        <w:spacing w:line="360" w:lineRule="auto"/>
        <w:ind w:left="0" w:firstLine="0"/>
        <w:jc w:val="left"/>
        <w:rPr>
          <w:del w:id="117" w:author="Gajda Maja" w:date="2025-12-08T08:22:00Z" w16du:dateUtc="2025-12-08T07:22:00Z"/>
          <w:rFonts w:cs="Arial"/>
          <w:sz w:val="16"/>
        </w:rPr>
        <w:pPrChange w:id="118" w:author="Gajda Maja" w:date="2025-12-08T08:22:00Z" w16du:dateUtc="2025-12-08T07:22:00Z">
          <w:pPr>
            <w:spacing w:before="360" w:after="0" w:line="360" w:lineRule="auto"/>
            <w:ind w:left="794" w:hanging="397"/>
            <w:jc w:val="left"/>
          </w:pPr>
        </w:pPrChange>
      </w:pPr>
      <w:del w:id="119" w:author="Gajda Maja" w:date="2025-12-08T08:22:00Z" w16du:dateUtc="2025-12-08T07:22:00Z">
        <w:r w:rsidRPr="006B0723" w:rsidDel="00261442">
          <w:rPr>
            <w:rFonts w:cs="Arial"/>
            <w:sz w:val="18"/>
            <w:szCs w:val="18"/>
          </w:rPr>
          <w:delText>Egz. Nr __</w:delText>
        </w:r>
        <w:r w:rsidRPr="006B0723" w:rsidDel="00261442">
          <w:rPr>
            <w:rFonts w:cs="Arial"/>
            <w:sz w:val="16"/>
          </w:rPr>
          <w:tab/>
        </w:r>
        <w:r w:rsidRPr="006B0723" w:rsidDel="00261442">
          <w:rPr>
            <w:rFonts w:cs="Arial"/>
            <w:sz w:val="16"/>
          </w:rPr>
          <w:tab/>
        </w:r>
        <w:r w:rsidRPr="006B0723" w:rsidDel="00261442">
          <w:rPr>
            <w:rFonts w:cs="Arial"/>
            <w:sz w:val="16"/>
          </w:rPr>
          <w:tab/>
        </w:r>
        <w:r w:rsidRPr="006B0723" w:rsidDel="00261442">
          <w:rPr>
            <w:rFonts w:cs="Arial"/>
            <w:sz w:val="16"/>
          </w:rPr>
          <w:tab/>
        </w:r>
        <w:r w:rsidRPr="006B0723" w:rsidDel="00261442">
          <w:rPr>
            <w:rFonts w:cs="Arial"/>
            <w:sz w:val="16"/>
          </w:rPr>
          <w:tab/>
        </w:r>
        <w:r w:rsidRPr="006B0723" w:rsidDel="00261442">
          <w:rPr>
            <w:rFonts w:cs="Arial"/>
            <w:sz w:val="16"/>
          </w:rPr>
          <w:tab/>
        </w:r>
        <w:r w:rsidRPr="006B0723" w:rsidDel="00261442">
          <w:rPr>
            <w:rFonts w:cs="Arial"/>
            <w:sz w:val="16"/>
          </w:rPr>
          <w:tab/>
        </w:r>
        <w:r w:rsidRPr="006B0723" w:rsidDel="00261442">
          <w:rPr>
            <w:rFonts w:cs="Arial"/>
            <w:sz w:val="16"/>
          </w:rPr>
          <w:tab/>
        </w:r>
        <w:r w:rsidRPr="006B0723" w:rsidDel="00261442">
          <w:rPr>
            <w:rFonts w:cs="Arial"/>
            <w:sz w:val="16"/>
          </w:rPr>
          <w:tab/>
        </w:r>
        <w:r w:rsidRPr="006B0723" w:rsidDel="00261442">
          <w:rPr>
            <w:rFonts w:cs="Arial"/>
            <w:sz w:val="16"/>
          </w:rPr>
          <w:tab/>
          <w:delText>...........................................</w:delText>
        </w:r>
      </w:del>
    </w:p>
    <w:p w14:paraId="256B91B8" w14:textId="5C6573A5" w:rsidR="006B0723" w:rsidRPr="006B0723" w:rsidDel="00261442" w:rsidRDefault="006B0723">
      <w:pPr>
        <w:suppressAutoHyphens/>
        <w:spacing w:line="360" w:lineRule="auto"/>
        <w:ind w:left="0" w:firstLine="0"/>
        <w:jc w:val="left"/>
        <w:rPr>
          <w:del w:id="120" w:author="Gajda Maja" w:date="2025-12-08T08:22:00Z" w16du:dateUtc="2025-12-08T07:22:00Z"/>
          <w:rFonts w:cs="Arial"/>
          <w:sz w:val="16"/>
          <w:szCs w:val="16"/>
        </w:rPr>
        <w:pPrChange w:id="121" w:author="Gajda Maja" w:date="2025-12-08T08:22:00Z" w16du:dateUtc="2025-12-08T07:22:00Z">
          <w:pPr>
            <w:spacing w:line="360" w:lineRule="auto"/>
            <w:ind w:left="8256" w:firstLine="0"/>
            <w:jc w:val="left"/>
          </w:pPr>
        </w:pPrChange>
      </w:pPr>
      <w:del w:id="122" w:author="Gajda Maja" w:date="2025-12-08T08:22:00Z" w16du:dateUtc="2025-12-08T07:22:00Z">
        <w:r w:rsidRPr="006B0723" w:rsidDel="00261442">
          <w:rPr>
            <w:rFonts w:cs="Arial"/>
            <w:sz w:val="16"/>
            <w:szCs w:val="16"/>
          </w:rPr>
          <w:delText>miejscowość, data</w:delText>
        </w:r>
      </w:del>
    </w:p>
    <w:p w14:paraId="2AC1F51F" w14:textId="4ED4A6EA" w:rsidR="006B0723" w:rsidRPr="006B0723" w:rsidDel="00261442" w:rsidRDefault="006B0723">
      <w:pPr>
        <w:suppressAutoHyphens/>
        <w:spacing w:line="360" w:lineRule="auto"/>
        <w:ind w:left="0" w:firstLine="0"/>
        <w:jc w:val="left"/>
        <w:rPr>
          <w:del w:id="123" w:author="Gajda Maja" w:date="2025-12-08T08:22:00Z" w16du:dateUtc="2025-12-08T07:22:00Z"/>
          <w:rFonts w:cs="Arial"/>
          <w:b/>
          <w:szCs w:val="32"/>
        </w:rPr>
        <w:pPrChange w:id="124" w:author="Gajda Maja" w:date="2025-12-08T08:22:00Z" w16du:dateUtc="2025-12-08T07:22:00Z">
          <w:pPr>
            <w:suppressAutoHyphens/>
            <w:spacing w:before="600" w:after="0" w:line="360" w:lineRule="auto"/>
            <w:ind w:left="0" w:firstLine="0"/>
            <w:jc w:val="center"/>
          </w:pPr>
        </w:pPrChange>
      </w:pPr>
      <w:del w:id="125" w:author="Gajda Maja" w:date="2025-12-08T08:22:00Z" w16du:dateUtc="2025-12-08T07:22:00Z">
        <w:r w:rsidRPr="006B0723" w:rsidDel="00261442">
          <w:rPr>
            <w:rFonts w:cs="Arial"/>
            <w:b/>
            <w:szCs w:val="32"/>
          </w:rPr>
          <w:delText>Protokół zwrotu</w:delText>
        </w:r>
      </w:del>
    </w:p>
    <w:p w14:paraId="6DE55F5B" w14:textId="50EED085" w:rsidR="006B0723" w:rsidRPr="006B0723" w:rsidDel="00261442" w:rsidRDefault="006B0723">
      <w:pPr>
        <w:suppressAutoHyphens/>
        <w:spacing w:line="360" w:lineRule="auto"/>
        <w:ind w:left="0" w:firstLine="0"/>
        <w:jc w:val="left"/>
        <w:rPr>
          <w:del w:id="126" w:author="Gajda Maja" w:date="2025-12-08T08:22:00Z" w16du:dateUtc="2025-12-08T07:22:00Z"/>
          <w:rFonts w:cs="Arial"/>
          <w:sz w:val="22"/>
          <w:szCs w:val="22"/>
        </w:rPr>
        <w:pPrChange w:id="127" w:author="Gajda Maja" w:date="2025-12-08T08:22:00Z" w16du:dateUtc="2025-12-08T07:22:00Z">
          <w:pPr>
            <w:spacing w:after="0" w:line="360" w:lineRule="auto"/>
            <w:ind w:left="0" w:firstLine="0"/>
            <w:jc w:val="center"/>
          </w:pPr>
        </w:pPrChange>
      </w:pPr>
      <w:del w:id="128" w:author="Gajda Maja" w:date="2025-12-08T08:22:00Z" w16du:dateUtc="2025-12-08T07:22:00Z">
        <w:r w:rsidRPr="006B0723" w:rsidDel="00261442">
          <w:rPr>
            <w:rFonts w:cs="Arial"/>
            <w:b/>
            <w:szCs w:val="32"/>
          </w:rPr>
          <w:delText xml:space="preserve">przez </w:delText>
        </w:r>
        <w:r w:rsidRPr="006B0723" w:rsidDel="00261442">
          <w:rPr>
            <w:rFonts w:cs="Arial"/>
          </w:rPr>
          <w:delText>……………………….………………………………………………………….</w:delText>
        </w:r>
        <w:r w:rsidRPr="006B0723" w:rsidDel="00261442">
          <w:rPr>
            <w:rFonts w:cs="Arial"/>
            <w:sz w:val="12"/>
            <w:szCs w:val="32"/>
          </w:rPr>
          <w:delText xml:space="preserve"> </w:delText>
        </w:r>
      </w:del>
    </w:p>
    <w:p w14:paraId="13880FA3" w14:textId="60C230EC" w:rsidR="006B0723" w:rsidRPr="006B0723" w:rsidDel="00261442" w:rsidRDefault="006B0723">
      <w:pPr>
        <w:suppressAutoHyphens/>
        <w:spacing w:line="360" w:lineRule="auto"/>
        <w:ind w:left="0" w:firstLine="0"/>
        <w:jc w:val="left"/>
        <w:rPr>
          <w:del w:id="129" w:author="Gajda Maja" w:date="2025-12-08T08:22:00Z" w16du:dateUtc="2025-12-08T07:22:00Z"/>
          <w:rFonts w:cs="Arial"/>
        </w:rPr>
        <w:pPrChange w:id="130" w:author="Gajda Maja" w:date="2025-12-08T08:22:00Z" w16du:dateUtc="2025-12-08T07:22:00Z">
          <w:pPr>
            <w:suppressAutoHyphens/>
            <w:spacing w:after="0" w:line="360" w:lineRule="auto"/>
            <w:ind w:left="0" w:firstLine="0"/>
            <w:jc w:val="center"/>
          </w:pPr>
        </w:pPrChange>
      </w:pPr>
      <w:del w:id="131" w:author="Gajda Maja" w:date="2025-12-08T08:22:00Z" w16du:dateUtc="2025-12-08T07:22:00Z">
        <w:r w:rsidRPr="006B0723" w:rsidDel="00261442">
          <w:rPr>
            <w:rFonts w:cs="Arial"/>
          </w:rPr>
          <w:delText>(Przekazujący-Wykonawca)</w:delText>
        </w:r>
      </w:del>
    </w:p>
    <w:p w14:paraId="65CC9124" w14:textId="4D7E589F" w:rsidR="006B0723" w:rsidRPr="006B0723" w:rsidDel="00261442" w:rsidRDefault="006B0723">
      <w:pPr>
        <w:suppressAutoHyphens/>
        <w:spacing w:line="360" w:lineRule="auto"/>
        <w:ind w:left="0" w:firstLine="0"/>
        <w:jc w:val="left"/>
        <w:rPr>
          <w:del w:id="132" w:author="Gajda Maja" w:date="2025-12-08T08:22:00Z" w16du:dateUtc="2025-12-08T07:22:00Z"/>
          <w:rFonts w:cs="Arial"/>
          <w:b/>
        </w:rPr>
        <w:pPrChange w:id="133" w:author="Gajda Maja" w:date="2025-12-08T08:22:00Z" w16du:dateUtc="2025-12-08T07:22:00Z">
          <w:pPr>
            <w:suppressAutoHyphens/>
            <w:spacing w:after="0" w:line="360" w:lineRule="auto"/>
            <w:ind w:left="0" w:firstLine="0"/>
            <w:jc w:val="center"/>
          </w:pPr>
        </w:pPrChange>
      </w:pPr>
      <w:del w:id="134" w:author="Gajda Maja" w:date="2025-12-08T08:22:00Z" w16du:dateUtc="2025-12-08T07:22:00Z">
        <w:r w:rsidRPr="006B0723" w:rsidDel="00261442">
          <w:rPr>
            <w:rFonts w:cs="Arial"/>
            <w:b/>
          </w:rPr>
          <w:delText>do PKP Polskie Linie Kolejowe S.A</w:delText>
        </w:r>
      </w:del>
    </w:p>
    <w:p w14:paraId="73E9035E" w14:textId="2FB49D9A" w:rsidR="006B0723" w:rsidRPr="006B0723" w:rsidDel="00261442" w:rsidRDefault="006B0723">
      <w:pPr>
        <w:suppressAutoHyphens/>
        <w:spacing w:line="360" w:lineRule="auto"/>
        <w:ind w:left="0" w:firstLine="0"/>
        <w:jc w:val="left"/>
        <w:rPr>
          <w:del w:id="135" w:author="Gajda Maja" w:date="2025-12-08T08:22:00Z" w16du:dateUtc="2025-12-08T07:22:00Z"/>
          <w:rFonts w:cs="Arial"/>
        </w:rPr>
        <w:pPrChange w:id="136" w:author="Gajda Maja" w:date="2025-12-08T08:22:00Z" w16du:dateUtc="2025-12-08T07:22:00Z">
          <w:pPr>
            <w:spacing w:after="0" w:line="360" w:lineRule="auto"/>
            <w:ind w:left="0" w:firstLine="0"/>
            <w:jc w:val="center"/>
          </w:pPr>
        </w:pPrChange>
      </w:pPr>
      <w:del w:id="137" w:author="Gajda Maja" w:date="2025-12-08T08:22:00Z" w16du:dateUtc="2025-12-08T07:22:00Z">
        <w:r w:rsidRPr="006B0723" w:rsidDel="00261442">
          <w:rPr>
            <w:rFonts w:cs="Arial"/>
          </w:rPr>
          <w:delText>………………………………………………………………</w:delText>
        </w:r>
      </w:del>
    </w:p>
    <w:p w14:paraId="4D331F90" w14:textId="3AE7F3AA" w:rsidR="006B0723" w:rsidRPr="006B0723" w:rsidDel="00261442" w:rsidRDefault="006B0723">
      <w:pPr>
        <w:suppressAutoHyphens/>
        <w:spacing w:line="360" w:lineRule="auto"/>
        <w:ind w:left="0" w:firstLine="0"/>
        <w:jc w:val="left"/>
        <w:rPr>
          <w:del w:id="138" w:author="Gajda Maja" w:date="2025-12-08T08:22:00Z" w16du:dateUtc="2025-12-08T07:22:00Z"/>
          <w:rFonts w:cs="Arial"/>
          <w:sz w:val="16"/>
          <w:szCs w:val="16"/>
        </w:rPr>
        <w:pPrChange w:id="139" w:author="Gajda Maja" w:date="2025-12-08T08:22:00Z" w16du:dateUtc="2025-12-08T07:22:00Z">
          <w:pPr>
            <w:spacing w:after="0" w:line="360" w:lineRule="auto"/>
            <w:jc w:val="center"/>
          </w:pPr>
        </w:pPrChange>
      </w:pPr>
      <w:del w:id="140" w:author="Gajda Maja" w:date="2025-12-08T08:22:00Z" w16du:dateUtc="2025-12-08T07:22:00Z">
        <w:r w:rsidRPr="006B0723" w:rsidDel="00261442">
          <w:rPr>
            <w:rFonts w:cs="Arial"/>
            <w:sz w:val="16"/>
            <w:szCs w:val="16"/>
          </w:rPr>
          <w:delText>Jednostka Organizacyjna</w:delText>
        </w:r>
      </w:del>
    </w:p>
    <w:p w14:paraId="3D4EBF3D" w14:textId="702F3C0F" w:rsidR="006B0723" w:rsidRPr="006B0723" w:rsidDel="00261442" w:rsidRDefault="006B0723">
      <w:pPr>
        <w:suppressAutoHyphens/>
        <w:spacing w:line="360" w:lineRule="auto"/>
        <w:ind w:left="0" w:firstLine="0"/>
        <w:jc w:val="left"/>
        <w:rPr>
          <w:del w:id="141" w:author="Gajda Maja" w:date="2025-12-08T08:22:00Z" w16du:dateUtc="2025-12-08T07:22:00Z"/>
          <w:rFonts w:cs="Arial"/>
          <w:b/>
          <w:bCs/>
        </w:rPr>
        <w:pPrChange w:id="142" w:author="Gajda Maja" w:date="2025-12-08T08:22:00Z" w16du:dateUtc="2025-12-08T07:22:00Z">
          <w:pPr>
            <w:spacing w:after="0" w:line="360" w:lineRule="auto"/>
            <w:ind w:left="0" w:firstLine="0"/>
            <w:jc w:val="center"/>
          </w:pPr>
        </w:pPrChange>
      </w:pPr>
      <w:del w:id="143" w:author="Gajda Maja" w:date="2025-12-08T08:22:00Z" w16du:dateUtc="2025-12-08T07:22:00Z">
        <w:r w:rsidRPr="006B0723" w:rsidDel="00261442">
          <w:rPr>
            <w:rFonts w:cs="Arial"/>
            <w:b/>
            <w:bCs/>
          </w:rPr>
          <w:delText>(Odbierający-Zamawiający)</w:delText>
        </w:r>
      </w:del>
    </w:p>
    <w:p w14:paraId="110B5E88" w14:textId="423EC9C6" w:rsidR="006B0723" w:rsidRPr="006B0723" w:rsidDel="00261442" w:rsidRDefault="006B0723" w:rsidP="00261442">
      <w:pPr>
        <w:suppressAutoHyphens/>
        <w:spacing w:line="360" w:lineRule="auto"/>
        <w:ind w:left="0" w:firstLine="0"/>
        <w:jc w:val="left"/>
        <w:rPr>
          <w:del w:id="144" w:author="Gajda Maja" w:date="2025-12-08T08:22:00Z" w16du:dateUtc="2025-12-08T07:22:00Z"/>
          <w:rFonts w:cs="Arial"/>
          <w:sz w:val="22"/>
          <w:szCs w:val="22"/>
        </w:rPr>
      </w:pPr>
      <w:del w:id="145" w:author="Gajda Maja" w:date="2025-12-08T08:22:00Z" w16du:dateUtc="2025-12-08T07:22:00Z">
        <w:r w:rsidRPr="006B0723" w:rsidDel="00261442">
          <w:rPr>
            <w:rFonts w:cs="Arial"/>
            <w:sz w:val="22"/>
            <w:szCs w:val="22"/>
          </w:rPr>
          <w:delText>nośnika informatycznego/papierowego</w:delText>
        </w:r>
        <w:r w:rsidRPr="006B0723" w:rsidDel="00261442">
          <w:rPr>
            <w:rFonts w:cs="Arial"/>
            <w:sz w:val="22"/>
            <w:szCs w:val="22"/>
            <w:vertAlign w:val="superscript"/>
          </w:rPr>
          <w:delText>*)</w:delText>
        </w:r>
        <w:r w:rsidRPr="006B0723" w:rsidDel="00261442">
          <w:rPr>
            <w:rFonts w:cs="Arial"/>
            <w:sz w:val="22"/>
            <w:szCs w:val="22"/>
          </w:rPr>
          <w:delText xml:space="preserve"> zawierającego dane osobowe, wraz z wykonanymi kopiami powierzonych danych (</w:delText>
        </w:r>
        <w:r w:rsidRPr="006B0723" w:rsidDel="00261442">
          <w:rPr>
            <w:rFonts w:cs="Arial"/>
            <w:i/>
            <w:iCs/>
            <w:sz w:val="22"/>
            <w:szCs w:val="22"/>
          </w:rPr>
          <w:delText>o ile wykonanie ich było niezbędne do realizacji umowy właściwej</w:delText>
        </w:r>
        <w:r w:rsidRPr="006B0723" w:rsidDel="00261442">
          <w:rPr>
            <w:rFonts w:cs="Arial"/>
            <w:sz w:val="22"/>
            <w:szCs w:val="22"/>
          </w:rPr>
          <w:delText>), w celu i</w:delText>
        </w:r>
        <w:r w:rsidR="00362869" w:rsidDel="00261442">
          <w:rPr>
            <w:rFonts w:cs="Arial"/>
            <w:sz w:val="22"/>
            <w:szCs w:val="22"/>
          </w:rPr>
          <w:delText> </w:delText>
        </w:r>
        <w:r w:rsidRPr="006B0723" w:rsidDel="00261442">
          <w:rPr>
            <w:rFonts w:cs="Arial"/>
            <w:sz w:val="22"/>
            <w:szCs w:val="22"/>
          </w:rPr>
          <w:delText xml:space="preserve">zakresie zgodnym z zapisami </w:delText>
        </w:r>
        <w:r w:rsidRPr="006B0723" w:rsidDel="00261442">
          <w:rPr>
            <w:rFonts w:cs="Arial"/>
            <w:b/>
            <w:sz w:val="22"/>
            <w:szCs w:val="22"/>
          </w:rPr>
          <w:delText xml:space="preserve">Umowy powierzenia Nr: </w:delText>
        </w:r>
        <w:r w:rsidRPr="006B0723" w:rsidDel="00261442">
          <w:rPr>
            <w:rFonts w:cs="Arial"/>
            <w:b/>
            <w:bCs/>
            <w:sz w:val="22"/>
            <w:szCs w:val="22"/>
          </w:rPr>
          <w:delText xml:space="preserve">…….…/RODO_UP/…….… </w:delText>
        </w:r>
        <w:r w:rsidRPr="006B0723" w:rsidDel="00261442">
          <w:rPr>
            <w:rFonts w:cs="Arial"/>
            <w:bCs/>
            <w:sz w:val="22"/>
            <w:szCs w:val="22"/>
          </w:rPr>
          <w:delText>z dnia</w:delText>
        </w:r>
        <w:r w:rsidRPr="006B0723" w:rsidDel="00261442">
          <w:rPr>
            <w:rFonts w:cs="Arial"/>
            <w:b/>
            <w:sz w:val="22"/>
            <w:szCs w:val="22"/>
          </w:rPr>
          <w:delText xml:space="preserve"> </w:delText>
        </w:r>
        <w:r w:rsidRPr="006B0723" w:rsidDel="00261442">
          <w:rPr>
            <w:rFonts w:cs="Arial"/>
            <w:bCs/>
            <w:sz w:val="22"/>
            <w:szCs w:val="22"/>
          </w:rPr>
          <w:delText>……….….</w:delText>
        </w:r>
      </w:del>
    </w:p>
    <w:p w14:paraId="7C3632F0" w14:textId="1E507623" w:rsidR="006B0723" w:rsidRPr="006B0723" w:rsidDel="00261442" w:rsidRDefault="006B0723" w:rsidP="00261442">
      <w:pPr>
        <w:suppressAutoHyphens/>
        <w:spacing w:line="360" w:lineRule="auto"/>
        <w:ind w:left="0" w:firstLine="0"/>
        <w:jc w:val="left"/>
        <w:rPr>
          <w:del w:id="146" w:author="Gajda Maja" w:date="2025-12-08T08:22:00Z" w16du:dateUtc="2025-12-08T07:22:00Z"/>
          <w:rFonts w:cs="Arial"/>
          <w:sz w:val="22"/>
          <w:szCs w:val="22"/>
        </w:rPr>
      </w:pPr>
      <w:del w:id="147" w:author="Gajda Maja" w:date="2025-12-08T08:22:00Z" w16du:dateUtc="2025-12-08T07:22:00Z">
        <w:r w:rsidRPr="006B0723" w:rsidDel="00261442">
          <w:rPr>
            <w:rFonts w:cs="Arial"/>
            <w:sz w:val="22"/>
            <w:szCs w:val="22"/>
          </w:rPr>
          <w:delText>Zwrot następuje według poniższej specyfikacji:</w:delText>
        </w:r>
      </w:del>
    </w:p>
    <w:tbl>
      <w:tblPr>
        <w:tblStyle w:val="Tabela-Siatka"/>
        <w:tblW w:w="5000" w:type="pct"/>
        <w:tblLook w:val="01E0" w:firstRow="1" w:lastRow="1" w:firstColumn="1" w:lastColumn="1" w:noHBand="0" w:noVBand="0"/>
        <w:tblCaption w:val="Wzór protokołu przekazania nośnika zawierającego dane osobowe"/>
        <w:tblDescription w:val="Tabela zawiera liczbę porządkową, rodzaj nośnika, format bazy dazy i liczbę rekordów w bazie danych w przypadku nośnika informatycznego lub liczbę stron dokumentu papierowego."/>
      </w:tblPr>
      <w:tblGrid>
        <w:gridCol w:w="522"/>
        <w:gridCol w:w="4151"/>
        <w:gridCol w:w="5240"/>
      </w:tblGrid>
      <w:tr w:rsidR="006B0723" w:rsidRPr="006B0723" w:rsidDel="00261442" w14:paraId="18F22218" w14:textId="03034DC8" w:rsidTr="00311715">
        <w:trPr>
          <w:trHeight w:val="1252"/>
          <w:tblHeader/>
          <w:del w:id="148" w:author="Gajda Maja" w:date="2025-12-08T08:22:00Z"/>
        </w:trPr>
        <w:tc>
          <w:tcPr>
            <w:tcW w:w="263" w:type="pct"/>
            <w:vAlign w:val="center"/>
          </w:tcPr>
          <w:p w14:paraId="464D0F7B" w14:textId="5B311E0E" w:rsidR="006B0723" w:rsidRPr="006B0723" w:rsidDel="00261442" w:rsidRDefault="006B0723">
            <w:pPr>
              <w:suppressAutoHyphens/>
              <w:spacing w:line="360" w:lineRule="auto"/>
              <w:ind w:left="0" w:firstLine="0"/>
              <w:jc w:val="left"/>
              <w:rPr>
                <w:del w:id="149" w:author="Gajda Maja" w:date="2025-12-08T08:22:00Z" w16du:dateUtc="2025-12-08T07:22:00Z"/>
                <w:rFonts w:cs="Arial"/>
                <w:color w:val="000000"/>
                <w:sz w:val="22"/>
                <w:szCs w:val="22"/>
              </w:rPr>
              <w:pPrChange w:id="150" w:author="Gajda Maja" w:date="2025-12-08T08:22:00Z" w16du:dateUtc="2025-12-08T07:22:00Z">
                <w:pPr>
                  <w:ind w:left="0" w:firstLine="0"/>
                  <w:jc w:val="center"/>
                </w:pPr>
              </w:pPrChange>
            </w:pPr>
            <w:del w:id="151" w:author="Gajda Maja" w:date="2025-12-08T08:22:00Z" w16du:dateUtc="2025-12-08T07:22:00Z">
              <w:r w:rsidRPr="006B0723" w:rsidDel="00261442">
                <w:rPr>
                  <w:rFonts w:cs="Arial"/>
                  <w:color w:val="000000"/>
                  <w:sz w:val="22"/>
                  <w:szCs w:val="22"/>
                </w:rPr>
                <w:delText>Lp.</w:delText>
              </w:r>
            </w:del>
          </w:p>
        </w:tc>
        <w:tc>
          <w:tcPr>
            <w:tcW w:w="2094" w:type="pct"/>
            <w:vAlign w:val="center"/>
          </w:tcPr>
          <w:p w14:paraId="1557C9E9" w14:textId="677CFF8B" w:rsidR="006B0723" w:rsidRPr="006B0723" w:rsidDel="00261442" w:rsidRDefault="006B0723">
            <w:pPr>
              <w:suppressAutoHyphens/>
              <w:spacing w:line="360" w:lineRule="auto"/>
              <w:ind w:left="0" w:firstLine="0"/>
              <w:jc w:val="left"/>
              <w:rPr>
                <w:del w:id="152" w:author="Gajda Maja" w:date="2025-12-08T08:22:00Z" w16du:dateUtc="2025-12-08T07:22:00Z"/>
                <w:rFonts w:cs="Arial"/>
                <w:color w:val="000000"/>
                <w:sz w:val="22"/>
                <w:szCs w:val="22"/>
              </w:rPr>
              <w:pPrChange w:id="153" w:author="Gajda Maja" w:date="2025-12-08T08:22:00Z" w16du:dateUtc="2025-12-08T07:22:00Z">
                <w:pPr>
                  <w:ind w:left="149" w:firstLine="0"/>
                  <w:jc w:val="center"/>
                </w:pPr>
              </w:pPrChange>
            </w:pPr>
            <w:del w:id="154" w:author="Gajda Maja" w:date="2025-12-08T08:22:00Z" w16du:dateUtc="2025-12-08T07:22:00Z">
              <w:r w:rsidRPr="006B0723" w:rsidDel="00261442">
                <w:rPr>
                  <w:rFonts w:cs="Arial"/>
                  <w:color w:val="000000"/>
                  <w:sz w:val="22"/>
                  <w:szCs w:val="22"/>
                </w:rPr>
                <w:delText>Rodzaj nośnika (informatyczny/papierowy)</w:delText>
              </w:r>
            </w:del>
          </w:p>
        </w:tc>
        <w:tc>
          <w:tcPr>
            <w:tcW w:w="2643" w:type="pct"/>
            <w:vAlign w:val="center"/>
          </w:tcPr>
          <w:p w14:paraId="63E9BC85" w14:textId="418E1689" w:rsidR="006B0723" w:rsidRPr="006B0723" w:rsidDel="00261442" w:rsidRDefault="006B0723">
            <w:pPr>
              <w:suppressAutoHyphens/>
              <w:spacing w:line="360" w:lineRule="auto"/>
              <w:ind w:left="0" w:firstLine="0"/>
              <w:jc w:val="left"/>
              <w:rPr>
                <w:del w:id="155" w:author="Gajda Maja" w:date="2025-12-08T08:22:00Z" w16du:dateUtc="2025-12-08T07:22:00Z"/>
                <w:rFonts w:cs="Arial"/>
                <w:color w:val="000000"/>
                <w:sz w:val="22"/>
                <w:szCs w:val="22"/>
              </w:rPr>
              <w:pPrChange w:id="156" w:author="Gajda Maja" w:date="2025-12-08T08:22:00Z" w16du:dateUtc="2025-12-08T07:22:00Z">
                <w:pPr>
                  <w:ind w:left="149" w:firstLine="0"/>
                  <w:jc w:val="center"/>
                </w:pPr>
              </w:pPrChange>
            </w:pPr>
            <w:del w:id="157" w:author="Gajda Maja" w:date="2025-12-08T08:22:00Z" w16du:dateUtc="2025-12-08T07:22:00Z">
              <w:r w:rsidRPr="006B0723" w:rsidDel="00261442">
                <w:rPr>
                  <w:rFonts w:cs="Arial"/>
                  <w:color w:val="000000"/>
                  <w:sz w:val="22"/>
                  <w:szCs w:val="22"/>
                </w:rPr>
                <w:delText>Format bazy danych/liczba rekordów w bazie danych/pojemność pliku (dot. nośnika informatycznego)/liczba stron dokumentu papierowego</w:delText>
              </w:r>
            </w:del>
          </w:p>
        </w:tc>
      </w:tr>
      <w:tr w:rsidR="006B0723" w:rsidRPr="006B0723" w:rsidDel="00261442" w14:paraId="0DEF55FE" w14:textId="277635D4" w:rsidTr="00311715">
        <w:trPr>
          <w:trHeight w:val="358"/>
          <w:del w:id="158" w:author="Gajda Maja" w:date="2025-12-08T08:22:00Z"/>
        </w:trPr>
        <w:tc>
          <w:tcPr>
            <w:tcW w:w="263" w:type="pct"/>
          </w:tcPr>
          <w:p w14:paraId="1C12BC27" w14:textId="1807ABCA" w:rsidR="006B0723" w:rsidRPr="006B0723" w:rsidDel="00261442" w:rsidRDefault="006B0723">
            <w:pPr>
              <w:suppressAutoHyphens/>
              <w:spacing w:line="360" w:lineRule="auto"/>
              <w:ind w:left="0" w:firstLine="0"/>
              <w:jc w:val="left"/>
              <w:rPr>
                <w:del w:id="159" w:author="Gajda Maja" w:date="2025-12-08T08:22:00Z" w16du:dateUtc="2025-12-08T07:22:00Z"/>
                <w:rFonts w:cs="Arial"/>
                <w:color w:val="FFFFFF"/>
                <w:sz w:val="22"/>
                <w:szCs w:val="22"/>
              </w:rPr>
              <w:pPrChange w:id="160" w:author="Gajda Maja" w:date="2025-12-08T08:22:00Z" w16du:dateUtc="2025-12-08T07:22:00Z">
                <w:pPr>
                  <w:spacing w:after="240" w:line="240" w:lineRule="auto"/>
                  <w:jc w:val="center"/>
                </w:pPr>
              </w:pPrChange>
            </w:pPr>
          </w:p>
        </w:tc>
        <w:tc>
          <w:tcPr>
            <w:tcW w:w="2094" w:type="pct"/>
          </w:tcPr>
          <w:p w14:paraId="15C8D7F2" w14:textId="79561DED" w:rsidR="006B0723" w:rsidRPr="006B0723" w:rsidDel="00261442" w:rsidRDefault="006B0723">
            <w:pPr>
              <w:suppressAutoHyphens/>
              <w:spacing w:line="360" w:lineRule="auto"/>
              <w:ind w:left="0" w:firstLine="0"/>
              <w:jc w:val="left"/>
              <w:rPr>
                <w:del w:id="161" w:author="Gajda Maja" w:date="2025-12-08T08:22:00Z" w16du:dateUtc="2025-12-08T07:22:00Z"/>
                <w:rFonts w:cs="Arial"/>
                <w:color w:val="FFFFFF"/>
                <w:sz w:val="22"/>
                <w:szCs w:val="22"/>
              </w:rPr>
              <w:pPrChange w:id="162" w:author="Gajda Maja" w:date="2025-12-08T08:22:00Z" w16du:dateUtc="2025-12-08T07:22:00Z">
                <w:pPr>
                  <w:spacing w:after="240" w:line="240" w:lineRule="auto"/>
                  <w:jc w:val="center"/>
                </w:pPr>
              </w:pPrChange>
            </w:pPr>
          </w:p>
        </w:tc>
        <w:tc>
          <w:tcPr>
            <w:tcW w:w="2643" w:type="pct"/>
          </w:tcPr>
          <w:p w14:paraId="55112618" w14:textId="77C6FA1E" w:rsidR="006B0723" w:rsidRPr="006B0723" w:rsidDel="00261442" w:rsidRDefault="006B0723">
            <w:pPr>
              <w:suppressAutoHyphens/>
              <w:spacing w:line="360" w:lineRule="auto"/>
              <w:ind w:left="0" w:firstLine="0"/>
              <w:jc w:val="left"/>
              <w:rPr>
                <w:del w:id="163" w:author="Gajda Maja" w:date="2025-12-08T08:22:00Z" w16du:dateUtc="2025-12-08T07:22:00Z"/>
                <w:rFonts w:cs="Arial"/>
                <w:color w:val="FFFFFF"/>
                <w:sz w:val="22"/>
                <w:szCs w:val="22"/>
              </w:rPr>
              <w:pPrChange w:id="164" w:author="Gajda Maja" w:date="2025-12-08T08:22:00Z" w16du:dateUtc="2025-12-08T07:22:00Z">
                <w:pPr>
                  <w:spacing w:after="240" w:line="240" w:lineRule="auto"/>
                  <w:jc w:val="center"/>
                </w:pPr>
              </w:pPrChange>
            </w:pPr>
          </w:p>
        </w:tc>
      </w:tr>
    </w:tbl>
    <w:p w14:paraId="31C29AA3" w14:textId="23B12A1B" w:rsidR="006B0723" w:rsidRPr="006B0723" w:rsidDel="00261442" w:rsidRDefault="006B0723">
      <w:pPr>
        <w:suppressAutoHyphens/>
        <w:spacing w:line="360" w:lineRule="auto"/>
        <w:ind w:left="0" w:firstLine="0"/>
        <w:jc w:val="left"/>
        <w:rPr>
          <w:del w:id="165" w:author="Gajda Maja" w:date="2025-12-08T08:22:00Z" w16du:dateUtc="2025-12-08T07:22:00Z"/>
          <w:rFonts w:cs="Arial"/>
          <w:sz w:val="22"/>
          <w:szCs w:val="22"/>
        </w:rPr>
        <w:pPrChange w:id="166" w:author="Gajda Maja" w:date="2025-12-08T08:22:00Z" w16du:dateUtc="2025-12-08T07:22:00Z">
          <w:pPr>
            <w:suppressAutoHyphens/>
            <w:spacing w:before="120" w:line="360" w:lineRule="auto"/>
            <w:ind w:left="0" w:firstLine="0"/>
            <w:jc w:val="left"/>
          </w:pPr>
        </w:pPrChange>
      </w:pPr>
      <w:del w:id="167" w:author="Gajda Maja" w:date="2025-12-08T08:22:00Z" w16du:dateUtc="2025-12-08T07:22:00Z">
        <w:r w:rsidRPr="006B0723" w:rsidDel="00261442">
          <w:rPr>
            <w:rFonts w:cs="Arial"/>
            <w:sz w:val="22"/>
            <w:szCs w:val="22"/>
          </w:rPr>
          <w:delText>Przekazywana baza danych na nośniku informatycznym jest zabezpieczona „silnym” hasłem przed nieuprawnionym dostępem. Hasło przekazane zostanie w odrębnym trybie, uzgodnionym przez Strony.</w:delText>
        </w:r>
      </w:del>
    </w:p>
    <w:p w14:paraId="11B31CE2" w14:textId="4217FAA7" w:rsidR="006B0723" w:rsidRPr="006B0723" w:rsidDel="00261442" w:rsidRDefault="006B0723">
      <w:pPr>
        <w:suppressAutoHyphens/>
        <w:spacing w:line="360" w:lineRule="auto"/>
        <w:ind w:left="0" w:firstLine="0"/>
        <w:jc w:val="left"/>
        <w:rPr>
          <w:del w:id="168" w:author="Gajda Maja" w:date="2025-12-08T08:22:00Z" w16du:dateUtc="2025-12-08T07:22:00Z"/>
          <w:rFonts w:cs="Arial"/>
          <w:sz w:val="22"/>
          <w:szCs w:val="22"/>
        </w:rPr>
        <w:pPrChange w:id="169" w:author="Gajda Maja" w:date="2025-12-08T08:22:00Z" w16du:dateUtc="2025-12-08T07:22:00Z">
          <w:pPr>
            <w:spacing w:before="120" w:line="360" w:lineRule="auto"/>
            <w:ind w:left="0" w:firstLine="0"/>
            <w:jc w:val="left"/>
          </w:pPr>
        </w:pPrChange>
      </w:pPr>
      <w:del w:id="170" w:author="Gajda Maja" w:date="2025-12-08T08:22:00Z" w16du:dateUtc="2025-12-08T07:22:00Z">
        <w:r w:rsidRPr="006B0723" w:rsidDel="00261442">
          <w:rPr>
            <w:rFonts w:cs="Arial"/>
            <w:sz w:val="22"/>
            <w:szCs w:val="22"/>
          </w:rPr>
          <w:delText>Protokół sporządzono w dwóch jednobrzmiących egzemplarzach - po jednym egzemplarzu dla</w:delText>
        </w:r>
        <w:r w:rsidR="00362869" w:rsidDel="00261442">
          <w:rPr>
            <w:rFonts w:cs="Arial"/>
            <w:sz w:val="22"/>
            <w:szCs w:val="22"/>
          </w:rPr>
          <w:delText> </w:delText>
        </w:r>
        <w:r w:rsidRPr="006B0723" w:rsidDel="00261442">
          <w:rPr>
            <w:rFonts w:cs="Arial"/>
            <w:sz w:val="22"/>
            <w:szCs w:val="22"/>
          </w:rPr>
          <w:delText>Odbierającego i Przekazującego.</w:delText>
        </w:r>
      </w:del>
    </w:p>
    <w:p w14:paraId="1F67D063" w14:textId="36232FEA" w:rsidR="006B0723" w:rsidRPr="006B0723" w:rsidDel="00261442" w:rsidRDefault="006B0723">
      <w:pPr>
        <w:suppressAutoHyphens/>
        <w:spacing w:line="360" w:lineRule="auto"/>
        <w:ind w:left="0" w:firstLine="0"/>
        <w:jc w:val="left"/>
        <w:rPr>
          <w:del w:id="171" w:author="Gajda Maja" w:date="2025-12-08T08:22:00Z" w16du:dateUtc="2025-12-08T07:22:00Z"/>
          <w:rFonts w:cs="Arial"/>
          <w:sz w:val="22"/>
          <w:szCs w:val="22"/>
        </w:rPr>
        <w:pPrChange w:id="172" w:author="Gajda Maja" w:date="2025-12-08T08:22:00Z" w16du:dateUtc="2025-12-08T07:22:00Z">
          <w:pPr>
            <w:suppressAutoHyphens/>
            <w:spacing w:before="120" w:line="360" w:lineRule="auto"/>
            <w:ind w:left="0" w:firstLine="0"/>
          </w:pPr>
        </w:pPrChange>
      </w:pPr>
      <w:del w:id="173" w:author="Gajda Maja" w:date="2025-12-08T08:22:00Z" w16du:dateUtc="2025-12-08T07:22:00Z">
        <w:r w:rsidRPr="006B0723" w:rsidDel="00261442">
          <w:rPr>
            <w:rFonts w:cs="Arial"/>
            <w:sz w:val="22"/>
            <w:szCs w:val="22"/>
          </w:rPr>
          <w:delText>Protokół stanowi załącznik do w/w umowy powierzenia przetwarzania danych osobowych.</w:delText>
        </w:r>
      </w:del>
    </w:p>
    <w:p w14:paraId="6CB227F9" w14:textId="25B83317" w:rsidR="006B0723" w:rsidRPr="006B0723" w:rsidDel="00261442" w:rsidRDefault="006B0723">
      <w:pPr>
        <w:suppressAutoHyphens/>
        <w:spacing w:line="360" w:lineRule="auto"/>
        <w:ind w:left="0" w:firstLine="0"/>
        <w:jc w:val="left"/>
        <w:rPr>
          <w:del w:id="174" w:author="Gajda Maja" w:date="2025-12-08T08:22:00Z" w16du:dateUtc="2025-12-08T07:22:00Z"/>
          <w:rFonts w:cs="Arial"/>
          <w:sz w:val="22"/>
          <w:szCs w:val="22"/>
        </w:rPr>
        <w:pPrChange w:id="175" w:author="Gajda Maja" w:date="2025-12-08T08:22:00Z" w16du:dateUtc="2025-12-08T07:22:00Z">
          <w:pPr>
            <w:spacing w:line="360" w:lineRule="auto"/>
            <w:ind w:left="0" w:firstLine="0"/>
            <w:jc w:val="left"/>
          </w:pPr>
        </w:pPrChange>
      </w:pPr>
      <w:del w:id="176" w:author="Gajda Maja" w:date="2025-12-08T08:22:00Z" w16du:dateUtc="2025-12-08T07:22:00Z">
        <w:r w:rsidRPr="006B0723" w:rsidDel="00261442">
          <w:rPr>
            <w:rFonts w:cs="Arial"/>
            <w:sz w:val="22"/>
            <w:szCs w:val="22"/>
          </w:rPr>
          <w:delText>Protokół podpisują:</w:delText>
        </w:r>
      </w:del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  <w:tblCaption w:val="Tabela podpisów"/>
        <w:tblDescription w:val="Tabela przygotowana na podpisy Stron Umowy"/>
      </w:tblPr>
      <w:tblGrid>
        <w:gridCol w:w="3544"/>
        <w:gridCol w:w="3402"/>
        <w:gridCol w:w="2970"/>
      </w:tblGrid>
      <w:tr w:rsidR="006B0723" w:rsidRPr="006B0723" w:rsidDel="00261442" w14:paraId="0A7AC0B1" w14:textId="58C2ADCE" w:rsidTr="00311715">
        <w:trPr>
          <w:tblHeader/>
          <w:del w:id="177" w:author="Gajda Maja" w:date="2025-12-08T08:22:00Z"/>
        </w:trPr>
        <w:tc>
          <w:tcPr>
            <w:tcW w:w="3544" w:type="dxa"/>
          </w:tcPr>
          <w:p w14:paraId="09B47CA3" w14:textId="01B78C0D" w:rsidR="006B0723" w:rsidRPr="006B0723" w:rsidDel="00261442" w:rsidRDefault="006B0723">
            <w:pPr>
              <w:suppressAutoHyphens/>
              <w:spacing w:line="360" w:lineRule="auto"/>
              <w:ind w:left="0" w:firstLine="0"/>
              <w:jc w:val="left"/>
              <w:rPr>
                <w:del w:id="178" w:author="Gajda Maja" w:date="2025-12-08T08:22:00Z" w16du:dateUtc="2025-12-08T07:22:00Z"/>
                <w:rFonts w:cs="Arial"/>
                <w:sz w:val="22"/>
                <w:szCs w:val="22"/>
              </w:rPr>
              <w:pPrChange w:id="179" w:author="Gajda Maja" w:date="2025-12-08T08:22:00Z" w16du:dateUtc="2025-12-08T07:22:00Z">
                <w:pPr>
                  <w:ind w:left="0" w:firstLine="0"/>
                  <w:jc w:val="center"/>
                </w:pPr>
              </w:pPrChange>
            </w:pPr>
            <w:del w:id="180" w:author="Gajda Maja" w:date="2025-12-08T08:22:00Z" w16du:dateUtc="2025-12-08T07:22:00Z">
              <w:r w:rsidRPr="006B0723" w:rsidDel="00261442">
                <w:rPr>
                  <w:rFonts w:cs="Arial"/>
                  <w:sz w:val="22"/>
                  <w:szCs w:val="22"/>
                </w:rPr>
                <w:delText>Ze strony Przekazującego</w:delText>
              </w:r>
            </w:del>
          </w:p>
        </w:tc>
        <w:tc>
          <w:tcPr>
            <w:tcW w:w="3402" w:type="dxa"/>
            <w:vMerge w:val="restart"/>
            <w:tcBorders>
              <w:top w:val="nil"/>
              <w:right w:val="single" w:sz="4" w:space="0" w:color="auto"/>
            </w:tcBorders>
          </w:tcPr>
          <w:p w14:paraId="6C1E3262" w14:textId="7984730F" w:rsidR="006B0723" w:rsidRPr="006B0723" w:rsidDel="00261442" w:rsidRDefault="006B0723">
            <w:pPr>
              <w:suppressAutoHyphens/>
              <w:spacing w:line="360" w:lineRule="auto"/>
              <w:ind w:left="0" w:firstLine="0"/>
              <w:jc w:val="left"/>
              <w:rPr>
                <w:del w:id="181" w:author="Gajda Maja" w:date="2025-12-08T08:22:00Z" w16du:dateUtc="2025-12-08T07:22:00Z"/>
                <w:rFonts w:cs="Arial"/>
                <w:color w:val="FFFFFF"/>
              </w:rPr>
              <w:pPrChange w:id="182" w:author="Gajda Maja" w:date="2025-12-08T08:22:00Z" w16du:dateUtc="2025-12-08T07:22:00Z">
                <w:pPr>
                  <w:ind w:left="0" w:firstLine="0"/>
                </w:pPr>
              </w:pPrChange>
            </w:pP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5D7FCA24" w14:textId="327BF715" w:rsidR="006B0723" w:rsidRPr="006B0723" w:rsidDel="00261442" w:rsidRDefault="006B0723">
            <w:pPr>
              <w:suppressAutoHyphens/>
              <w:spacing w:line="360" w:lineRule="auto"/>
              <w:ind w:left="0" w:firstLine="0"/>
              <w:jc w:val="left"/>
              <w:rPr>
                <w:del w:id="183" w:author="Gajda Maja" w:date="2025-12-08T08:22:00Z" w16du:dateUtc="2025-12-08T07:22:00Z"/>
                <w:rFonts w:cs="Arial"/>
              </w:rPr>
              <w:pPrChange w:id="184" w:author="Gajda Maja" w:date="2025-12-08T08:22:00Z" w16du:dateUtc="2025-12-08T07:22:00Z">
                <w:pPr>
                  <w:ind w:left="0" w:firstLine="0"/>
                  <w:jc w:val="center"/>
                </w:pPr>
              </w:pPrChange>
            </w:pPr>
            <w:del w:id="185" w:author="Gajda Maja" w:date="2025-12-08T08:22:00Z" w16du:dateUtc="2025-12-08T07:22:00Z">
              <w:r w:rsidRPr="006B0723" w:rsidDel="00261442">
                <w:rPr>
                  <w:rFonts w:cs="Arial"/>
                  <w:sz w:val="22"/>
                  <w:szCs w:val="22"/>
                </w:rPr>
                <w:delText>Ze strony Odbierającego</w:delText>
              </w:r>
            </w:del>
          </w:p>
        </w:tc>
      </w:tr>
      <w:tr w:rsidR="006B0723" w:rsidRPr="006B0723" w:rsidDel="00261442" w14:paraId="1A74F003" w14:textId="383CFC60" w:rsidTr="00311715">
        <w:trPr>
          <w:tblHeader/>
          <w:del w:id="186" w:author="Gajda Maja" w:date="2025-12-08T08:22:00Z"/>
        </w:trPr>
        <w:tc>
          <w:tcPr>
            <w:tcW w:w="3544" w:type="dxa"/>
            <w:tcBorders>
              <w:left w:val="nil"/>
              <w:right w:val="nil"/>
            </w:tcBorders>
          </w:tcPr>
          <w:p w14:paraId="223EF236" w14:textId="2367A986" w:rsidR="006B0723" w:rsidRPr="006B0723" w:rsidDel="00261442" w:rsidRDefault="006B0723">
            <w:pPr>
              <w:suppressAutoHyphens/>
              <w:spacing w:line="360" w:lineRule="auto"/>
              <w:ind w:left="0" w:firstLine="0"/>
              <w:jc w:val="left"/>
              <w:rPr>
                <w:del w:id="187" w:author="Gajda Maja" w:date="2025-12-08T08:22:00Z" w16du:dateUtc="2025-12-08T07:22:00Z"/>
                <w:rFonts w:cs="Arial"/>
              </w:rPr>
              <w:pPrChange w:id="188" w:author="Gajda Maja" w:date="2025-12-08T08:22:00Z" w16du:dateUtc="2025-12-08T07:22:00Z">
                <w:pPr>
                  <w:ind w:left="0" w:firstLine="0"/>
                </w:pPr>
              </w:pPrChange>
            </w:pPr>
          </w:p>
        </w:tc>
        <w:tc>
          <w:tcPr>
            <w:tcW w:w="3402" w:type="dxa"/>
            <w:vMerge/>
            <w:tcBorders>
              <w:left w:val="nil"/>
              <w:bottom w:val="nil"/>
              <w:right w:val="nil"/>
            </w:tcBorders>
          </w:tcPr>
          <w:p w14:paraId="63DEC606" w14:textId="5ADF4D4C" w:rsidR="006B0723" w:rsidRPr="006B0723" w:rsidDel="00261442" w:rsidRDefault="006B0723">
            <w:pPr>
              <w:suppressAutoHyphens/>
              <w:spacing w:line="360" w:lineRule="auto"/>
              <w:ind w:left="0" w:firstLine="0"/>
              <w:jc w:val="left"/>
              <w:rPr>
                <w:del w:id="189" w:author="Gajda Maja" w:date="2025-12-08T08:22:00Z" w16du:dateUtc="2025-12-08T07:22:00Z"/>
                <w:rFonts w:cs="Arial"/>
                <w:color w:val="FFFFFF"/>
              </w:rPr>
              <w:pPrChange w:id="190" w:author="Gajda Maja" w:date="2025-12-08T08:22:00Z" w16du:dateUtc="2025-12-08T07:22:00Z">
                <w:pPr>
                  <w:ind w:left="0" w:firstLine="0"/>
                </w:pPr>
              </w:pPrChange>
            </w:pPr>
          </w:p>
        </w:tc>
        <w:tc>
          <w:tcPr>
            <w:tcW w:w="2970" w:type="dxa"/>
            <w:tcBorders>
              <w:left w:val="nil"/>
              <w:right w:val="nil"/>
            </w:tcBorders>
          </w:tcPr>
          <w:p w14:paraId="745FCE29" w14:textId="43A551B9" w:rsidR="006B0723" w:rsidRPr="006B0723" w:rsidDel="00261442" w:rsidRDefault="006B0723">
            <w:pPr>
              <w:suppressAutoHyphens/>
              <w:spacing w:line="360" w:lineRule="auto"/>
              <w:ind w:left="0" w:firstLine="0"/>
              <w:jc w:val="left"/>
              <w:rPr>
                <w:del w:id="191" w:author="Gajda Maja" w:date="2025-12-08T08:22:00Z" w16du:dateUtc="2025-12-08T07:22:00Z"/>
                <w:rFonts w:cs="Arial"/>
              </w:rPr>
              <w:pPrChange w:id="192" w:author="Gajda Maja" w:date="2025-12-08T08:22:00Z" w16du:dateUtc="2025-12-08T07:22:00Z">
                <w:pPr>
                  <w:ind w:left="0" w:firstLine="0"/>
                </w:pPr>
              </w:pPrChange>
            </w:pPr>
          </w:p>
        </w:tc>
      </w:tr>
    </w:tbl>
    <w:p w14:paraId="0D03D08F" w14:textId="25F31156" w:rsidR="006B0723" w:rsidRPr="006B0723" w:rsidDel="00261442" w:rsidRDefault="006B0723">
      <w:pPr>
        <w:suppressAutoHyphens/>
        <w:spacing w:line="360" w:lineRule="auto"/>
        <w:ind w:left="0" w:firstLine="0"/>
        <w:jc w:val="left"/>
        <w:rPr>
          <w:del w:id="193" w:author="Gajda Maja" w:date="2025-12-08T08:22:00Z" w16du:dateUtc="2025-12-08T07:22:00Z"/>
          <w:rFonts w:cs="Arial"/>
          <w:i/>
          <w:sz w:val="20"/>
          <w:szCs w:val="20"/>
          <w:vertAlign w:val="superscript"/>
        </w:rPr>
        <w:pPrChange w:id="194" w:author="Gajda Maja" w:date="2025-12-08T08:22:00Z" w16du:dateUtc="2025-12-08T07:22:00Z">
          <w:pPr>
            <w:tabs>
              <w:tab w:val="left" w:pos="709"/>
              <w:tab w:val="left" w:pos="7938"/>
            </w:tabs>
            <w:suppressAutoHyphens/>
            <w:spacing w:line="360" w:lineRule="auto"/>
            <w:ind w:left="720" w:firstLine="0"/>
            <w:jc w:val="left"/>
          </w:pPr>
        </w:pPrChange>
      </w:pPr>
      <w:del w:id="195" w:author="Gajda Maja" w:date="2025-12-08T08:22:00Z" w16du:dateUtc="2025-12-08T07:22:00Z">
        <w:r w:rsidRPr="006B0723" w:rsidDel="00261442">
          <w:rPr>
            <w:rFonts w:cs="Arial"/>
            <w:i/>
            <w:sz w:val="20"/>
            <w:szCs w:val="20"/>
            <w:vertAlign w:val="superscript"/>
          </w:rPr>
          <w:delText xml:space="preserve">      (pieczęć, data, podpis)                                                                                                                                                            (pieczęć, data, podpis)</w:delText>
        </w:r>
        <w:r w:rsidRPr="006B0723" w:rsidDel="00261442">
          <w:rPr>
            <w:rFonts w:cs="Arial"/>
            <w:i/>
            <w:iCs/>
            <w:sz w:val="20"/>
            <w:szCs w:val="20"/>
            <w:vertAlign w:val="superscript"/>
          </w:rPr>
          <w:delText xml:space="preserve"> </w:delText>
        </w:r>
      </w:del>
    </w:p>
    <w:p w14:paraId="40CC2AB3" w14:textId="30424E51" w:rsidR="006B0723" w:rsidRPr="006B0723" w:rsidRDefault="006B0723">
      <w:pPr>
        <w:suppressAutoHyphens/>
        <w:spacing w:line="360" w:lineRule="auto"/>
        <w:ind w:left="0" w:firstLine="0"/>
        <w:jc w:val="left"/>
        <w:rPr>
          <w:b/>
          <w:bCs/>
          <w:sz w:val="20"/>
          <w:szCs w:val="20"/>
          <w:vertAlign w:val="superscript"/>
        </w:rPr>
        <w:pPrChange w:id="196" w:author="Gajda Maja" w:date="2025-12-08T08:22:00Z" w16du:dateUtc="2025-12-08T07:22:00Z">
          <w:pPr>
            <w:spacing w:after="0"/>
            <w:ind w:left="0" w:firstLine="0"/>
            <w:jc w:val="left"/>
          </w:pPr>
        </w:pPrChange>
      </w:pPr>
      <w:del w:id="197" w:author="Gajda Maja" w:date="2025-12-08T08:22:00Z" w16du:dateUtc="2025-12-08T07:22:00Z">
        <w:r w:rsidRPr="006B0723" w:rsidDel="00261442">
          <w:rPr>
            <w:sz w:val="22"/>
            <w:szCs w:val="22"/>
            <w:vertAlign w:val="superscript"/>
          </w:rPr>
          <w:delText xml:space="preserve">*) </w:delText>
        </w:r>
        <w:r w:rsidRPr="006B0723" w:rsidDel="00261442">
          <w:rPr>
            <w:b/>
            <w:bCs/>
            <w:sz w:val="20"/>
            <w:szCs w:val="20"/>
            <w:vertAlign w:val="superscript"/>
          </w:rPr>
          <w:delText>niepotrzebne skreślić</w:delText>
        </w:r>
      </w:del>
    </w:p>
    <w:sectPr w:rsidR="006B0723" w:rsidRPr="006B0723" w:rsidSect="00CC1335">
      <w:pgSz w:w="11906" w:h="16838"/>
      <w:pgMar w:top="851" w:right="566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4" w:author="Gajda Maja" w:date="2025-12-08T08:19:00Z" w:initials="MG">
    <w:p w14:paraId="33DA84EA" w14:textId="77777777" w:rsidR="00261442" w:rsidRDefault="00261442" w:rsidP="00261442">
      <w:pPr>
        <w:pStyle w:val="Tekstkomentarza"/>
        <w:ind w:left="0" w:firstLine="0"/>
        <w:jc w:val="left"/>
      </w:pPr>
      <w:r>
        <w:rPr>
          <w:rStyle w:val="Odwoaniedokomentarza"/>
        </w:rPr>
        <w:annotationRef/>
      </w:r>
      <w:r>
        <w:t>Zapis zawarty w § 4.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3DA84E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8213EB4" w16cex:dateUtc="2025-12-08T07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3DA84EA" w16cid:durableId="58213EB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A549D"/>
    <w:multiLevelType w:val="hybridMultilevel"/>
    <w:tmpl w:val="C06A543C"/>
    <w:lvl w:ilvl="0" w:tplc="882C7C70">
      <w:start w:val="1"/>
      <w:numFmt w:val="bullet"/>
      <w:lvlText w:val="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44903CC"/>
    <w:multiLevelType w:val="hybridMultilevel"/>
    <w:tmpl w:val="CA686F08"/>
    <w:lvl w:ilvl="0" w:tplc="78C6AFD6">
      <w:start w:val="1"/>
      <w:numFmt w:val="bullet"/>
      <w:lvlText w:val=""/>
      <w:lvlJc w:val="left"/>
      <w:pPr>
        <w:ind w:left="18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05B81698"/>
    <w:multiLevelType w:val="hybridMultilevel"/>
    <w:tmpl w:val="880476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9A8A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944266"/>
    <w:multiLevelType w:val="hybridMultilevel"/>
    <w:tmpl w:val="15085964"/>
    <w:lvl w:ilvl="0" w:tplc="2BEEA058">
      <w:start w:val="5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D22E9"/>
    <w:multiLevelType w:val="hybridMultilevel"/>
    <w:tmpl w:val="FE280704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253A7A94">
      <w:start w:val="1"/>
      <w:numFmt w:val="decimal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1C735F8"/>
    <w:multiLevelType w:val="hybridMultilevel"/>
    <w:tmpl w:val="817CC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E100F"/>
    <w:multiLevelType w:val="hybridMultilevel"/>
    <w:tmpl w:val="88AA5C9C"/>
    <w:lvl w:ilvl="0" w:tplc="04150017">
      <w:start w:val="1"/>
      <w:numFmt w:val="lowerLetter"/>
      <w:lvlText w:val="%1)"/>
      <w:lvlJc w:val="left"/>
      <w:pPr>
        <w:ind w:left="2364" w:hanging="360"/>
      </w:pPr>
    </w:lvl>
    <w:lvl w:ilvl="1" w:tplc="04150019" w:tentative="1">
      <w:start w:val="1"/>
      <w:numFmt w:val="lowerLetter"/>
      <w:lvlText w:val="%2."/>
      <w:lvlJc w:val="left"/>
      <w:pPr>
        <w:ind w:left="3084" w:hanging="360"/>
      </w:pPr>
    </w:lvl>
    <w:lvl w:ilvl="2" w:tplc="0415001B" w:tentative="1">
      <w:start w:val="1"/>
      <w:numFmt w:val="lowerRoman"/>
      <w:lvlText w:val="%3."/>
      <w:lvlJc w:val="right"/>
      <w:pPr>
        <w:ind w:left="3804" w:hanging="180"/>
      </w:pPr>
    </w:lvl>
    <w:lvl w:ilvl="3" w:tplc="0415000F" w:tentative="1">
      <w:start w:val="1"/>
      <w:numFmt w:val="decimal"/>
      <w:lvlText w:val="%4."/>
      <w:lvlJc w:val="left"/>
      <w:pPr>
        <w:ind w:left="4524" w:hanging="360"/>
      </w:pPr>
    </w:lvl>
    <w:lvl w:ilvl="4" w:tplc="04150019" w:tentative="1">
      <w:start w:val="1"/>
      <w:numFmt w:val="lowerLetter"/>
      <w:lvlText w:val="%5."/>
      <w:lvlJc w:val="left"/>
      <w:pPr>
        <w:ind w:left="5244" w:hanging="360"/>
      </w:pPr>
    </w:lvl>
    <w:lvl w:ilvl="5" w:tplc="0415001B" w:tentative="1">
      <w:start w:val="1"/>
      <w:numFmt w:val="lowerRoman"/>
      <w:lvlText w:val="%6."/>
      <w:lvlJc w:val="right"/>
      <w:pPr>
        <w:ind w:left="5964" w:hanging="180"/>
      </w:pPr>
    </w:lvl>
    <w:lvl w:ilvl="6" w:tplc="0415000F" w:tentative="1">
      <w:start w:val="1"/>
      <w:numFmt w:val="decimal"/>
      <w:lvlText w:val="%7."/>
      <w:lvlJc w:val="left"/>
      <w:pPr>
        <w:ind w:left="6684" w:hanging="360"/>
      </w:pPr>
    </w:lvl>
    <w:lvl w:ilvl="7" w:tplc="04150019" w:tentative="1">
      <w:start w:val="1"/>
      <w:numFmt w:val="lowerLetter"/>
      <w:lvlText w:val="%8."/>
      <w:lvlJc w:val="left"/>
      <w:pPr>
        <w:ind w:left="7404" w:hanging="360"/>
      </w:pPr>
    </w:lvl>
    <w:lvl w:ilvl="8" w:tplc="0415001B" w:tentative="1">
      <w:start w:val="1"/>
      <w:numFmt w:val="lowerRoman"/>
      <w:lvlText w:val="%9."/>
      <w:lvlJc w:val="right"/>
      <w:pPr>
        <w:ind w:left="8124" w:hanging="180"/>
      </w:pPr>
    </w:lvl>
  </w:abstractNum>
  <w:abstractNum w:abstractNumId="7" w15:restartNumberingAfterBreak="0">
    <w:nsid w:val="126032A2"/>
    <w:multiLevelType w:val="hybridMultilevel"/>
    <w:tmpl w:val="7EC49410"/>
    <w:lvl w:ilvl="0" w:tplc="41CCB32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8" w15:restartNumberingAfterBreak="0">
    <w:nsid w:val="13641027"/>
    <w:multiLevelType w:val="hybridMultilevel"/>
    <w:tmpl w:val="B56EEF18"/>
    <w:lvl w:ilvl="0" w:tplc="AA564AB0">
      <w:start w:val="1"/>
      <w:numFmt w:val="decimal"/>
      <w:lvlText w:val="%1)"/>
      <w:lvlJc w:val="left"/>
      <w:pPr>
        <w:ind w:left="1077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4635A18"/>
    <w:multiLevelType w:val="hybridMultilevel"/>
    <w:tmpl w:val="3E687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DB1CAC"/>
    <w:multiLevelType w:val="hybridMultilevel"/>
    <w:tmpl w:val="B4AE0320"/>
    <w:lvl w:ilvl="0" w:tplc="019E5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F30F5"/>
    <w:multiLevelType w:val="hybridMultilevel"/>
    <w:tmpl w:val="D9D661C8"/>
    <w:lvl w:ilvl="0" w:tplc="80B4EB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B7AC6"/>
    <w:multiLevelType w:val="hybridMultilevel"/>
    <w:tmpl w:val="A864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50427"/>
    <w:multiLevelType w:val="hybridMultilevel"/>
    <w:tmpl w:val="07580CCC"/>
    <w:lvl w:ilvl="0" w:tplc="80B4EB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8C1980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C0ED9"/>
    <w:multiLevelType w:val="hybridMultilevel"/>
    <w:tmpl w:val="7F74E716"/>
    <w:lvl w:ilvl="0" w:tplc="3ACACE86">
      <w:start w:val="5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8614C"/>
    <w:multiLevelType w:val="hybridMultilevel"/>
    <w:tmpl w:val="DE9C93CC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6" w15:restartNumberingAfterBreak="0">
    <w:nsid w:val="3B5140F8"/>
    <w:multiLevelType w:val="hybridMultilevel"/>
    <w:tmpl w:val="69EC1856"/>
    <w:lvl w:ilvl="0" w:tplc="528C19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F54430"/>
    <w:multiLevelType w:val="hybridMultilevel"/>
    <w:tmpl w:val="7A36FD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9A8A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564DC8"/>
    <w:multiLevelType w:val="hybridMultilevel"/>
    <w:tmpl w:val="5FCC770C"/>
    <w:lvl w:ilvl="0" w:tplc="ABF8B44A">
      <w:start w:val="1"/>
      <w:numFmt w:val="decimal"/>
      <w:lvlText w:val="%1)"/>
      <w:lvlJc w:val="left"/>
      <w:pPr>
        <w:ind w:left="1077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419E03A8"/>
    <w:multiLevelType w:val="hybridMultilevel"/>
    <w:tmpl w:val="97925B82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4466414B"/>
    <w:multiLevelType w:val="hybridMultilevel"/>
    <w:tmpl w:val="1B7E0CB6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2071E4"/>
    <w:multiLevelType w:val="hybridMultilevel"/>
    <w:tmpl w:val="2B908646"/>
    <w:lvl w:ilvl="0" w:tplc="232E1944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CCA3767"/>
    <w:multiLevelType w:val="hybridMultilevel"/>
    <w:tmpl w:val="78DC011A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EED2630"/>
    <w:multiLevelType w:val="hybridMultilevel"/>
    <w:tmpl w:val="4F9EDC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814FD"/>
    <w:multiLevelType w:val="hybridMultilevel"/>
    <w:tmpl w:val="A5484218"/>
    <w:lvl w:ilvl="0" w:tplc="882C7C70">
      <w:start w:val="1"/>
      <w:numFmt w:val="bullet"/>
      <w:lvlText w:val="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51FE3A22"/>
    <w:multiLevelType w:val="hybridMultilevel"/>
    <w:tmpl w:val="BDE0E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28C1980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BB4E81"/>
    <w:multiLevelType w:val="hybridMultilevel"/>
    <w:tmpl w:val="FFA4D854"/>
    <w:lvl w:ilvl="0" w:tplc="882C7C70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153302"/>
    <w:multiLevelType w:val="hybridMultilevel"/>
    <w:tmpl w:val="98A8D240"/>
    <w:lvl w:ilvl="0" w:tplc="6420A12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84F077A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7AE7791"/>
    <w:multiLevelType w:val="hybridMultilevel"/>
    <w:tmpl w:val="958CC912"/>
    <w:lvl w:ilvl="0" w:tplc="344816A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8E0574"/>
    <w:multiLevelType w:val="hybridMultilevel"/>
    <w:tmpl w:val="108644A0"/>
    <w:lvl w:ilvl="0" w:tplc="A16C5F1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882C7C70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EA633B"/>
    <w:multiLevelType w:val="hybridMultilevel"/>
    <w:tmpl w:val="4F9EDC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296293"/>
    <w:multiLevelType w:val="hybridMultilevel"/>
    <w:tmpl w:val="BEF07F76"/>
    <w:lvl w:ilvl="0" w:tplc="90B0116E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D303D34"/>
    <w:multiLevelType w:val="hybridMultilevel"/>
    <w:tmpl w:val="562C647A"/>
    <w:lvl w:ilvl="0" w:tplc="C65EB046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5DAD0B17"/>
    <w:multiLevelType w:val="hybridMultilevel"/>
    <w:tmpl w:val="B03C640C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688E5F2C"/>
    <w:multiLevelType w:val="hybridMultilevel"/>
    <w:tmpl w:val="B3EE30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C4982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AB31063"/>
    <w:multiLevelType w:val="hybridMultilevel"/>
    <w:tmpl w:val="9FF63500"/>
    <w:lvl w:ilvl="0" w:tplc="AA564AB0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D082B62"/>
    <w:multiLevelType w:val="hybridMultilevel"/>
    <w:tmpl w:val="17CE87E4"/>
    <w:lvl w:ilvl="0" w:tplc="AB4ADB7E">
      <w:start w:val="1"/>
      <w:numFmt w:val="decimal"/>
      <w:lvlText w:val="%1)"/>
      <w:lvlJc w:val="left"/>
      <w:pPr>
        <w:ind w:left="1077" w:hanging="360"/>
      </w:pPr>
      <w:rPr>
        <w:rFonts w:ascii="Calibri Light" w:hAnsi="Calibri Light" w:cs="Times New Roman"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6DFF24A4"/>
    <w:multiLevelType w:val="hybridMultilevel"/>
    <w:tmpl w:val="DAD013D2"/>
    <w:lvl w:ilvl="0" w:tplc="CE74E26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4EB2534C">
      <w:start w:val="2"/>
      <w:numFmt w:val="decimal"/>
      <w:lvlText w:val="%2)"/>
      <w:lvlJc w:val="left"/>
      <w:pPr>
        <w:tabs>
          <w:tab w:val="num" w:pos="1736"/>
        </w:tabs>
        <w:ind w:left="173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456"/>
        </w:tabs>
        <w:ind w:left="245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76"/>
        </w:tabs>
        <w:ind w:left="317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896"/>
        </w:tabs>
        <w:ind w:left="389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16"/>
        </w:tabs>
        <w:ind w:left="461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36"/>
        </w:tabs>
        <w:ind w:left="533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056"/>
        </w:tabs>
        <w:ind w:left="605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76"/>
        </w:tabs>
        <w:ind w:left="6776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2904FC7"/>
    <w:multiLevelType w:val="hybridMultilevel"/>
    <w:tmpl w:val="A678F92A"/>
    <w:lvl w:ilvl="0" w:tplc="685AA89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 w15:restartNumberingAfterBreak="0">
    <w:nsid w:val="73847231"/>
    <w:multiLevelType w:val="hybridMultilevel"/>
    <w:tmpl w:val="FD5EB960"/>
    <w:lvl w:ilvl="0" w:tplc="C2F60DB4">
      <w:start w:val="1"/>
      <w:numFmt w:val="decimal"/>
      <w:lvlText w:val="%1)"/>
      <w:lvlJc w:val="left"/>
      <w:pPr>
        <w:ind w:left="1077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75354AE6"/>
    <w:multiLevelType w:val="hybridMultilevel"/>
    <w:tmpl w:val="5B3460E6"/>
    <w:lvl w:ilvl="0" w:tplc="AB4ADB7E">
      <w:start w:val="1"/>
      <w:numFmt w:val="decimal"/>
      <w:lvlText w:val="%1)"/>
      <w:lvlJc w:val="left"/>
      <w:pPr>
        <w:ind w:left="1077" w:hanging="360"/>
      </w:pPr>
      <w:rPr>
        <w:rFonts w:ascii="Calibri Light" w:hAnsi="Calibri Light" w:cs="Times New Roman" w:hint="default"/>
        <w:color w:val="auto"/>
        <w:sz w:val="22"/>
      </w:rPr>
    </w:lvl>
    <w:lvl w:ilvl="1" w:tplc="7BCEF1D4">
      <w:start w:val="1"/>
      <w:numFmt w:val="decimal"/>
      <w:lvlText w:val="%2)"/>
      <w:lvlJc w:val="left"/>
      <w:pPr>
        <w:ind w:left="1778" w:hanging="360"/>
      </w:pPr>
      <w:rPr>
        <w:rFonts w:ascii="Arial" w:hAnsi="Arial" w:hint="default"/>
        <w:b w:val="0"/>
        <w:i/>
        <w:sz w:val="20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1" w15:restartNumberingAfterBreak="0">
    <w:nsid w:val="771D789E"/>
    <w:multiLevelType w:val="hybridMultilevel"/>
    <w:tmpl w:val="46F0CAA0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69A8AB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 w15:restartNumberingAfterBreak="0">
    <w:nsid w:val="77FE255D"/>
    <w:multiLevelType w:val="hybridMultilevel"/>
    <w:tmpl w:val="49FA4C6E"/>
    <w:lvl w:ilvl="0" w:tplc="A2F03942">
      <w:start w:val="1"/>
      <w:numFmt w:val="bullet"/>
      <w:lvlText w:val=""/>
      <w:lvlJc w:val="left"/>
      <w:pPr>
        <w:ind w:left="1797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43" w15:restartNumberingAfterBreak="0">
    <w:nsid w:val="78CB5E7B"/>
    <w:multiLevelType w:val="hybridMultilevel"/>
    <w:tmpl w:val="E3EA26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96A3353"/>
    <w:multiLevelType w:val="hybridMultilevel"/>
    <w:tmpl w:val="6876D906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F72A0A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ACD4AEC"/>
    <w:multiLevelType w:val="hybridMultilevel"/>
    <w:tmpl w:val="2208F2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B52B6C"/>
    <w:multiLevelType w:val="hybridMultilevel"/>
    <w:tmpl w:val="D76CFBF8"/>
    <w:lvl w:ilvl="0" w:tplc="0415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100C4A"/>
    <w:multiLevelType w:val="hybridMultilevel"/>
    <w:tmpl w:val="6DC49A54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0831146">
    <w:abstractNumId w:val="37"/>
  </w:num>
  <w:num w:numId="2" w16cid:durableId="154535889">
    <w:abstractNumId w:val="29"/>
  </w:num>
  <w:num w:numId="3" w16cid:durableId="452135797">
    <w:abstractNumId w:val="18"/>
  </w:num>
  <w:num w:numId="4" w16cid:durableId="738134275">
    <w:abstractNumId w:val="42"/>
  </w:num>
  <w:num w:numId="5" w16cid:durableId="1982227702">
    <w:abstractNumId w:val="33"/>
  </w:num>
  <w:num w:numId="6" w16cid:durableId="102194061">
    <w:abstractNumId w:val="23"/>
  </w:num>
  <w:num w:numId="7" w16cid:durableId="1952516214">
    <w:abstractNumId w:val="24"/>
  </w:num>
  <w:num w:numId="8" w16cid:durableId="1047878238">
    <w:abstractNumId w:val="0"/>
  </w:num>
  <w:num w:numId="9" w16cid:durableId="142162197">
    <w:abstractNumId w:val="4"/>
  </w:num>
  <w:num w:numId="10" w16cid:durableId="478377496">
    <w:abstractNumId w:val="10"/>
  </w:num>
  <w:num w:numId="11" w16cid:durableId="1191378958">
    <w:abstractNumId w:val="35"/>
  </w:num>
  <w:num w:numId="12" w16cid:durableId="1387030992">
    <w:abstractNumId w:val="21"/>
  </w:num>
  <w:num w:numId="13" w16cid:durableId="353310868">
    <w:abstractNumId w:val="11"/>
  </w:num>
  <w:num w:numId="14" w16cid:durableId="573121942">
    <w:abstractNumId w:val="8"/>
  </w:num>
  <w:num w:numId="15" w16cid:durableId="829322735">
    <w:abstractNumId w:val="28"/>
  </w:num>
  <w:num w:numId="16" w16cid:durableId="309099732">
    <w:abstractNumId w:val="38"/>
  </w:num>
  <w:num w:numId="17" w16cid:durableId="403919709">
    <w:abstractNumId w:val="40"/>
  </w:num>
  <w:num w:numId="18" w16cid:durableId="1416592001">
    <w:abstractNumId w:val="13"/>
  </w:num>
  <w:num w:numId="19" w16cid:durableId="2088526905">
    <w:abstractNumId w:val="25"/>
  </w:num>
  <w:num w:numId="20" w16cid:durableId="930549325">
    <w:abstractNumId w:val="26"/>
  </w:num>
  <w:num w:numId="21" w16cid:durableId="1305115101">
    <w:abstractNumId w:val="16"/>
  </w:num>
  <w:num w:numId="22" w16cid:durableId="1563910634">
    <w:abstractNumId w:val="30"/>
  </w:num>
  <w:num w:numId="23" w16cid:durableId="1453209001">
    <w:abstractNumId w:val="41"/>
  </w:num>
  <w:num w:numId="24" w16cid:durableId="1085491507">
    <w:abstractNumId w:val="22"/>
  </w:num>
  <w:num w:numId="25" w16cid:durableId="2145613476">
    <w:abstractNumId w:val="47"/>
  </w:num>
  <w:num w:numId="26" w16cid:durableId="923490741">
    <w:abstractNumId w:val="27"/>
  </w:num>
  <w:num w:numId="27" w16cid:durableId="1340812191">
    <w:abstractNumId w:val="34"/>
  </w:num>
  <w:num w:numId="28" w16cid:durableId="558710257">
    <w:abstractNumId w:val="2"/>
  </w:num>
  <w:num w:numId="29" w16cid:durableId="1953512097">
    <w:abstractNumId w:val="20"/>
  </w:num>
  <w:num w:numId="30" w16cid:durableId="85737132">
    <w:abstractNumId w:val="45"/>
  </w:num>
  <w:num w:numId="31" w16cid:durableId="3677561">
    <w:abstractNumId w:val="36"/>
  </w:num>
  <w:num w:numId="32" w16cid:durableId="1782727158">
    <w:abstractNumId w:val="17"/>
  </w:num>
  <w:num w:numId="33" w16cid:durableId="1331717891">
    <w:abstractNumId w:val="19"/>
  </w:num>
  <w:num w:numId="34" w16cid:durableId="745298780">
    <w:abstractNumId w:val="39"/>
  </w:num>
  <w:num w:numId="35" w16cid:durableId="625236385">
    <w:abstractNumId w:val="43"/>
  </w:num>
  <w:num w:numId="36" w16cid:durableId="1114978256">
    <w:abstractNumId w:val="1"/>
  </w:num>
  <w:num w:numId="37" w16cid:durableId="1703942433">
    <w:abstractNumId w:val="44"/>
  </w:num>
  <w:num w:numId="38" w16cid:durableId="876087803">
    <w:abstractNumId w:val="9"/>
  </w:num>
  <w:num w:numId="39" w16cid:durableId="336269748">
    <w:abstractNumId w:val="31"/>
  </w:num>
  <w:num w:numId="40" w16cid:durableId="1230995282">
    <w:abstractNumId w:val="32"/>
  </w:num>
  <w:num w:numId="41" w16cid:durableId="954291698">
    <w:abstractNumId w:val="7"/>
  </w:num>
  <w:num w:numId="42" w16cid:durableId="1894392721">
    <w:abstractNumId w:val="15"/>
  </w:num>
  <w:num w:numId="43" w16cid:durableId="743338605">
    <w:abstractNumId w:val="46"/>
  </w:num>
  <w:num w:numId="44" w16cid:durableId="165097242">
    <w:abstractNumId w:val="6"/>
  </w:num>
  <w:num w:numId="45" w16cid:durableId="1022975455">
    <w:abstractNumId w:val="5"/>
  </w:num>
  <w:num w:numId="46" w16cid:durableId="236668790">
    <w:abstractNumId w:val="12"/>
  </w:num>
  <w:num w:numId="47" w16cid:durableId="801074561">
    <w:abstractNumId w:val="14"/>
  </w:num>
  <w:num w:numId="48" w16cid:durableId="297691301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Gajda Maja">
    <w15:presenceInfo w15:providerId="AD" w15:userId="S::PLK077433@office.plk-sa.pl::e2f2c29b-81dd-46f9-a2fd-dd193c945f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D2F"/>
    <w:rsid w:val="00017A5A"/>
    <w:rsid w:val="00022240"/>
    <w:rsid w:val="00043DDC"/>
    <w:rsid w:val="00062873"/>
    <w:rsid w:val="000765C5"/>
    <w:rsid w:val="0008753A"/>
    <w:rsid w:val="000A2453"/>
    <w:rsid w:val="000D28BF"/>
    <w:rsid w:val="000D7F0D"/>
    <w:rsid w:val="0013691D"/>
    <w:rsid w:val="00157B40"/>
    <w:rsid w:val="001730F7"/>
    <w:rsid w:val="00192FF3"/>
    <w:rsid w:val="001E39F2"/>
    <w:rsid w:val="002212A1"/>
    <w:rsid w:val="002269BB"/>
    <w:rsid w:val="00261442"/>
    <w:rsid w:val="00297EEC"/>
    <w:rsid w:val="002A1A66"/>
    <w:rsid w:val="002A4252"/>
    <w:rsid w:val="002A5676"/>
    <w:rsid w:val="002E0EBC"/>
    <w:rsid w:val="00324281"/>
    <w:rsid w:val="00362869"/>
    <w:rsid w:val="00363BD5"/>
    <w:rsid w:val="003701A5"/>
    <w:rsid w:val="00374E78"/>
    <w:rsid w:val="003828A1"/>
    <w:rsid w:val="00486C91"/>
    <w:rsid w:val="004C7C94"/>
    <w:rsid w:val="004E2DD8"/>
    <w:rsid w:val="004E43EE"/>
    <w:rsid w:val="004F2544"/>
    <w:rsid w:val="004F4DC0"/>
    <w:rsid w:val="004F5B00"/>
    <w:rsid w:val="00502714"/>
    <w:rsid w:val="00593BC2"/>
    <w:rsid w:val="005969BF"/>
    <w:rsid w:val="005D7870"/>
    <w:rsid w:val="005F6EC0"/>
    <w:rsid w:val="006716C8"/>
    <w:rsid w:val="006A6E00"/>
    <w:rsid w:val="006B0723"/>
    <w:rsid w:val="006C10B6"/>
    <w:rsid w:val="006E7C2F"/>
    <w:rsid w:val="006F4C3F"/>
    <w:rsid w:val="007022BA"/>
    <w:rsid w:val="007159F3"/>
    <w:rsid w:val="0074216B"/>
    <w:rsid w:val="0074618A"/>
    <w:rsid w:val="007462C9"/>
    <w:rsid w:val="00752572"/>
    <w:rsid w:val="00776EF9"/>
    <w:rsid w:val="0079456C"/>
    <w:rsid w:val="007D2FFC"/>
    <w:rsid w:val="00825AB2"/>
    <w:rsid w:val="00851B19"/>
    <w:rsid w:val="0089269D"/>
    <w:rsid w:val="008A770C"/>
    <w:rsid w:val="00913872"/>
    <w:rsid w:val="009735D0"/>
    <w:rsid w:val="009E77BC"/>
    <w:rsid w:val="00A0360A"/>
    <w:rsid w:val="00A07B79"/>
    <w:rsid w:val="00A166EE"/>
    <w:rsid w:val="00A17A85"/>
    <w:rsid w:val="00A17C99"/>
    <w:rsid w:val="00A60C56"/>
    <w:rsid w:val="00A73B68"/>
    <w:rsid w:val="00A959E6"/>
    <w:rsid w:val="00AC0B02"/>
    <w:rsid w:val="00AD3EC5"/>
    <w:rsid w:val="00AE629C"/>
    <w:rsid w:val="00B1064C"/>
    <w:rsid w:val="00B244B8"/>
    <w:rsid w:val="00B25EF7"/>
    <w:rsid w:val="00B418C5"/>
    <w:rsid w:val="00B501CD"/>
    <w:rsid w:val="00B73D55"/>
    <w:rsid w:val="00BB7419"/>
    <w:rsid w:val="00BF2998"/>
    <w:rsid w:val="00C21169"/>
    <w:rsid w:val="00C670D5"/>
    <w:rsid w:val="00CC1335"/>
    <w:rsid w:val="00CC1D2F"/>
    <w:rsid w:val="00CC2709"/>
    <w:rsid w:val="00D443AD"/>
    <w:rsid w:val="00D914DD"/>
    <w:rsid w:val="00E01FF4"/>
    <w:rsid w:val="00E240D0"/>
    <w:rsid w:val="00E52AEF"/>
    <w:rsid w:val="00E66852"/>
    <w:rsid w:val="00E731A4"/>
    <w:rsid w:val="00E770FA"/>
    <w:rsid w:val="00EB6BE9"/>
    <w:rsid w:val="00EE4706"/>
    <w:rsid w:val="00F0652F"/>
    <w:rsid w:val="00F42308"/>
    <w:rsid w:val="00F66D66"/>
    <w:rsid w:val="00F675C2"/>
    <w:rsid w:val="00FA18FF"/>
    <w:rsid w:val="00FA269B"/>
    <w:rsid w:val="00FB4818"/>
    <w:rsid w:val="00FB76B2"/>
    <w:rsid w:val="00FD4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A8F42"/>
  <w15:chartTrackingRefBased/>
  <w15:docId w15:val="{E6576A6B-FAC4-429C-B0DA-49677D858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40D0"/>
    <w:pPr>
      <w:spacing w:after="120" w:line="288" w:lineRule="auto"/>
      <w:ind w:left="714" w:hanging="357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240D0"/>
    <w:pPr>
      <w:keepNext/>
      <w:spacing w:line="360" w:lineRule="auto"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autoRedefine/>
    <w:uiPriority w:val="99"/>
    <w:qFormat/>
    <w:rsid w:val="00E240D0"/>
    <w:pPr>
      <w:keepNext/>
      <w:suppressAutoHyphens/>
      <w:spacing w:before="240" w:after="160" w:line="360" w:lineRule="auto"/>
      <w:ind w:left="0" w:firstLine="0"/>
      <w:jc w:val="center"/>
      <w:outlineLvl w:val="2"/>
    </w:pPr>
    <w:rPr>
      <w:rFonts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E240D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E240D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240D0"/>
    <w:pPr>
      <w:jc w:val="center"/>
    </w:pPr>
    <w:rPr>
      <w:rFonts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240D0"/>
    <w:rPr>
      <w:rFonts w:ascii="Arial" w:eastAsia="Times New Roman" w:hAnsi="Arial" w:cs="Arial"/>
      <w:sz w:val="20"/>
      <w:szCs w:val="20"/>
      <w:lang w:eastAsia="pl-PL"/>
    </w:rPr>
  </w:style>
  <w:style w:type="table" w:styleId="Tabela-Siatka">
    <w:name w:val="Table Grid"/>
    <w:basedOn w:val="Standardowy"/>
    <w:rsid w:val="00E240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Numerowanie,Wyliczanie,Obiekt,List Paragraph,normalny tekst,List Paragraph1,Akapit z listą1,Akapit z listą31,test ciągły,Bullets,Akapit z listą3"/>
    <w:basedOn w:val="Normalny"/>
    <w:link w:val="AkapitzlistZnak"/>
    <w:qFormat/>
    <w:rsid w:val="00E240D0"/>
    <w:pPr>
      <w:ind w:left="720"/>
      <w:contextualSpacing/>
    </w:pPr>
  </w:style>
  <w:style w:type="character" w:customStyle="1" w:styleId="AkapitzlistZnak">
    <w:name w:val="Akapit z listą Znak"/>
    <w:aliases w:val="BulletC Znak,Numerowanie Znak,Wyliczanie Znak,Obiekt Znak,List Paragraph Znak,normalny tekst Znak,List Paragraph1 Znak,Akapit z listą1 Znak,Akapit z listą31 Znak,test ciągły Znak,Bullets Znak,Akapit z listą3 Znak"/>
    <w:basedOn w:val="Domylnaczcionkaakapitu"/>
    <w:link w:val="Akapitzlist"/>
    <w:rsid w:val="00E240D0"/>
    <w:rPr>
      <w:rFonts w:ascii="Arial" w:eastAsia="Times New Roman" w:hAnsi="Arial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13691D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A17A85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14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14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144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14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1442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microsoft.com/office/2011/relationships/people" Target="people.xml"/><Relationship Id="rId5" Type="http://schemas.openxmlformats.org/officeDocument/2006/relationships/comments" Target="commen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lina.kalemba@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3117</Words>
  <Characters>18702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Wzór umowy powierzenia przetwarzania danych osobowych z podmiotami zewnętrznymi</vt:lpstr>
    </vt:vector>
  </TitlesOfParts>
  <Company>PKP PLK S.A.</Company>
  <LinksUpToDate>false</LinksUpToDate>
  <CharactersWithSpaces>21776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Wzór umowy powierzenia przetwarzania danych osobowych z podmiotami zewnętrznymi</dc:title>
  <dc:subject/>
  <dc:creator>Biuro Bezpieczeństwa Informacji i Spraw Obronnych</dc:creator>
  <cp:keywords>Załącznik do SZBI-Ibi-3_w35</cp:keywords>
  <dc:description>Załącznik Nr 13 do SZBI-Ibi-3 - Wzór umowy powierzenia przetwarzania danych osobowych z podmiotami zewnętrznymi</dc:description>
  <cp:lastModifiedBy>Niebelska-Dyba Joanna</cp:lastModifiedBy>
  <cp:revision>4</cp:revision>
  <dcterms:created xsi:type="dcterms:W3CDTF">2025-12-04T13:23:00Z</dcterms:created>
  <dcterms:modified xsi:type="dcterms:W3CDTF">2025-12-08T10:21:00Z</dcterms:modified>
</cp:coreProperties>
</file>